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E177A" w14:textId="187AD156" w:rsidR="0080502F" w:rsidRPr="0080502F" w:rsidRDefault="0080502F" w:rsidP="0080502F">
      <w:pPr>
        <w:tabs>
          <w:tab w:val="center" w:pos="4677"/>
          <w:tab w:val="left" w:pos="6315"/>
        </w:tabs>
        <w:spacing w:after="0" w:line="360" w:lineRule="auto"/>
        <w:rPr>
          <w:rFonts w:ascii="Calibri" w:eastAsia="Times New Roman" w:hAnsi="Calibri" w:cs="Arial"/>
          <w:b/>
          <w:color w:val="000000"/>
          <w:sz w:val="26"/>
          <w:szCs w:val="26"/>
          <w:lang w:eastAsia="pl-PL"/>
        </w:rPr>
      </w:pPr>
      <w:r w:rsidRPr="0080502F">
        <w:rPr>
          <w:rFonts w:ascii="Calibri" w:eastAsia="Times New Roman" w:hAnsi="Calibri" w:cs="Arial"/>
          <w:b/>
          <w:color w:val="000000"/>
          <w:sz w:val="26"/>
          <w:szCs w:val="26"/>
          <w:lang w:eastAsia="pl-PL"/>
        </w:rPr>
        <w:tab/>
      </w:r>
      <w:r w:rsidR="007731E6" w:rsidRPr="00D21E50">
        <w:rPr>
          <w:rFonts w:ascii="Calibri" w:hAnsi="Calibri"/>
          <w:sz w:val="28"/>
          <w:szCs w:val="28"/>
          <w:u w:val="single"/>
        </w:rPr>
        <w:t>UMOW</w:t>
      </w:r>
      <w:r w:rsidR="007731E6">
        <w:rPr>
          <w:rFonts w:ascii="Calibri" w:hAnsi="Calibri"/>
          <w:sz w:val="28"/>
          <w:szCs w:val="28"/>
          <w:u w:val="single"/>
        </w:rPr>
        <w:t>A (projekt)</w:t>
      </w:r>
      <w:r w:rsidR="007731E6" w:rsidRPr="0080502F">
        <w:rPr>
          <w:rFonts w:ascii="Calibri" w:eastAsia="Times New Roman" w:hAnsi="Calibri" w:cs="Arial"/>
          <w:b/>
          <w:color w:val="000000"/>
          <w:sz w:val="26"/>
          <w:szCs w:val="26"/>
          <w:lang w:eastAsia="pl-PL"/>
        </w:rPr>
        <w:t xml:space="preserve"> </w:t>
      </w:r>
      <w:r w:rsidRPr="0080502F">
        <w:rPr>
          <w:rFonts w:ascii="Calibri" w:eastAsia="Times New Roman" w:hAnsi="Calibri" w:cs="Arial"/>
          <w:b/>
          <w:color w:val="000000"/>
          <w:sz w:val="26"/>
          <w:szCs w:val="26"/>
          <w:lang w:eastAsia="pl-PL"/>
        </w:rPr>
        <w:t>nr ……………………</w:t>
      </w:r>
      <w:r w:rsidRPr="0080502F">
        <w:rPr>
          <w:rFonts w:ascii="Calibri" w:eastAsia="Times New Roman" w:hAnsi="Calibri" w:cs="Arial"/>
          <w:b/>
          <w:color w:val="000000"/>
          <w:sz w:val="26"/>
          <w:szCs w:val="26"/>
          <w:lang w:eastAsia="pl-PL"/>
        </w:rPr>
        <w:tab/>
      </w:r>
    </w:p>
    <w:p w14:paraId="53C74C9B" w14:textId="48B365B1" w:rsidR="0080502F" w:rsidRPr="0080502F" w:rsidRDefault="0080502F" w:rsidP="0080502F">
      <w:pPr>
        <w:spacing w:after="0" w:line="276" w:lineRule="auto"/>
        <w:jc w:val="center"/>
        <w:rPr>
          <w:rFonts w:ascii="Calibri" w:eastAsia="Times New Roman" w:hAnsi="Calibri" w:cs="Arial"/>
          <w:color w:val="000000"/>
          <w:lang w:eastAsia="pl-PL"/>
        </w:rPr>
      </w:pPr>
      <w:r w:rsidRPr="0080502F">
        <w:rPr>
          <w:rFonts w:ascii="Calibri" w:eastAsia="Times New Roman" w:hAnsi="Calibri" w:cs="Arial"/>
          <w:color w:val="000000"/>
          <w:lang w:eastAsia="pl-PL"/>
        </w:rPr>
        <w:t>zawarta w dniu ……… 202</w:t>
      </w:r>
      <w:r w:rsidR="006F19D0">
        <w:rPr>
          <w:rFonts w:ascii="Calibri" w:eastAsia="Times New Roman" w:hAnsi="Calibri" w:cs="Arial"/>
          <w:color w:val="000000"/>
          <w:lang w:eastAsia="pl-PL"/>
        </w:rPr>
        <w:t>4</w:t>
      </w:r>
      <w:r w:rsidRPr="0080502F">
        <w:rPr>
          <w:rFonts w:ascii="Calibri" w:eastAsia="Times New Roman" w:hAnsi="Calibri" w:cs="Arial"/>
          <w:color w:val="000000"/>
          <w:lang w:eastAsia="pl-PL"/>
        </w:rPr>
        <w:t xml:space="preserve"> r. w </w:t>
      </w:r>
      <w:r w:rsidR="009D2C5B">
        <w:rPr>
          <w:rFonts w:ascii="Calibri" w:eastAsia="Times New Roman" w:hAnsi="Calibri" w:cs="Arial"/>
          <w:color w:val="000000"/>
          <w:lang w:eastAsia="pl-PL"/>
        </w:rPr>
        <w:t>Wołowie</w:t>
      </w:r>
      <w:r w:rsidRPr="0080502F">
        <w:rPr>
          <w:rFonts w:ascii="Calibri" w:eastAsia="Times New Roman" w:hAnsi="Calibri" w:cs="Arial"/>
          <w:color w:val="000000"/>
          <w:lang w:eastAsia="pl-PL"/>
        </w:rPr>
        <w:t xml:space="preserve"> pomiędzy:</w:t>
      </w:r>
    </w:p>
    <w:p w14:paraId="1FD2B35F" w14:textId="77777777" w:rsidR="0080502F" w:rsidRPr="0080502F" w:rsidRDefault="0080502F" w:rsidP="0080502F">
      <w:pPr>
        <w:spacing w:after="0" w:line="276" w:lineRule="auto"/>
        <w:jc w:val="both"/>
        <w:rPr>
          <w:rFonts w:ascii="Calibri" w:eastAsia="Times New Roman" w:hAnsi="Calibri" w:cs="Arial"/>
          <w:color w:val="000000"/>
          <w:lang w:eastAsia="pl-PL"/>
        </w:rPr>
      </w:pPr>
    </w:p>
    <w:p w14:paraId="71380DEA" w14:textId="77777777" w:rsidR="0080502F" w:rsidRPr="0080502F" w:rsidRDefault="0080502F" w:rsidP="0080502F">
      <w:pPr>
        <w:spacing w:after="0" w:line="276" w:lineRule="auto"/>
        <w:jc w:val="both"/>
        <w:rPr>
          <w:rFonts w:ascii="Calibri" w:eastAsia="Times New Roman" w:hAnsi="Calibri" w:cs="Arial"/>
          <w:color w:val="000000"/>
          <w:lang w:eastAsia="pl-PL"/>
        </w:rPr>
      </w:pPr>
    </w:p>
    <w:p w14:paraId="0E7AB203" w14:textId="23CEA808" w:rsidR="0080502F" w:rsidRPr="0080502F" w:rsidRDefault="0080502F" w:rsidP="0080502F">
      <w:pPr>
        <w:spacing w:after="0" w:line="276" w:lineRule="auto"/>
        <w:jc w:val="both"/>
        <w:rPr>
          <w:rFonts w:ascii="Calibri" w:eastAsia="Times New Roman" w:hAnsi="Calibri" w:cs="Arial"/>
          <w:b/>
          <w:color w:val="000000"/>
          <w:lang w:eastAsia="pl-PL"/>
        </w:rPr>
      </w:pPr>
      <w:r w:rsidRPr="0080502F">
        <w:rPr>
          <w:rFonts w:ascii="Calibri" w:eastAsia="Times New Roman" w:hAnsi="Calibri" w:cs="Arial"/>
          <w:b/>
          <w:color w:val="000000"/>
          <w:lang w:eastAsia="pl-PL"/>
        </w:rPr>
        <w:t xml:space="preserve">Powiatem </w:t>
      </w:r>
      <w:r w:rsidR="00DC3E1B">
        <w:rPr>
          <w:rFonts w:ascii="Calibri" w:eastAsia="Times New Roman" w:hAnsi="Calibri" w:cs="Arial"/>
          <w:b/>
          <w:color w:val="000000"/>
          <w:lang w:eastAsia="pl-PL"/>
        </w:rPr>
        <w:t>Wołowskim</w:t>
      </w:r>
      <w:r w:rsidRPr="0080502F">
        <w:rPr>
          <w:rFonts w:ascii="Calibri" w:eastAsia="Times New Roman" w:hAnsi="Calibri" w:cs="Arial"/>
          <w:b/>
          <w:color w:val="000000"/>
          <w:lang w:eastAsia="pl-PL"/>
        </w:rPr>
        <w:t xml:space="preserve">, </w:t>
      </w:r>
    </w:p>
    <w:p w14:paraId="114CF814" w14:textId="3E35107A" w:rsidR="0095608F" w:rsidRPr="00FE51E8" w:rsidRDefault="00DC3E1B" w:rsidP="0095608F">
      <w:pPr>
        <w:pStyle w:val="Tekstpodstawowy"/>
        <w:spacing w:after="0" w:line="276" w:lineRule="auto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p</w:t>
      </w:r>
      <w:r w:rsidR="0095608F">
        <w:rPr>
          <w:rFonts w:ascii="Calibri" w:hAnsi="Calibri" w:cs="Arial"/>
          <w:color w:val="000000"/>
        </w:rPr>
        <w:t xml:space="preserve">l. </w:t>
      </w:r>
      <w:r>
        <w:rPr>
          <w:rFonts w:ascii="Calibri" w:hAnsi="Calibri" w:cs="Arial"/>
          <w:color w:val="000000"/>
        </w:rPr>
        <w:t>Piastowski</w:t>
      </w:r>
      <w:r w:rsidR="0095608F">
        <w:rPr>
          <w:rFonts w:ascii="Calibri" w:hAnsi="Calibri" w:cs="Arial"/>
          <w:color w:val="000000"/>
        </w:rPr>
        <w:t xml:space="preserve"> 2</w:t>
      </w:r>
      <w:r w:rsidR="0095608F" w:rsidRPr="00FE51E8">
        <w:rPr>
          <w:rFonts w:ascii="Calibri" w:hAnsi="Calibri" w:cs="Arial"/>
          <w:color w:val="000000"/>
        </w:rPr>
        <w:t>, 5</w:t>
      </w:r>
      <w:r>
        <w:rPr>
          <w:rFonts w:ascii="Calibri" w:hAnsi="Calibri" w:cs="Arial"/>
          <w:color w:val="000000"/>
        </w:rPr>
        <w:t>6</w:t>
      </w:r>
      <w:r w:rsidR="0095608F" w:rsidRPr="00FE51E8">
        <w:rPr>
          <w:rFonts w:ascii="Calibri" w:hAnsi="Calibri" w:cs="Arial"/>
          <w:color w:val="000000"/>
        </w:rPr>
        <w:t>-</w:t>
      </w:r>
      <w:r>
        <w:rPr>
          <w:rFonts w:ascii="Calibri" w:hAnsi="Calibri" w:cs="Arial"/>
          <w:color w:val="000000"/>
        </w:rPr>
        <w:t>1</w:t>
      </w:r>
      <w:r w:rsidR="0095608F" w:rsidRPr="00FE51E8">
        <w:rPr>
          <w:rFonts w:ascii="Calibri" w:hAnsi="Calibri" w:cs="Arial"/>
          <w:color w:val="000000"/>
        </w:rPr>
        <w:t xml:space="preserve">00 </w:t>
      </w:r>
      <w:r>
        <w:rPr>
          <w:rFonts w:ascii="Calibri" w:hAnsi="Calibri" w:cs="Arial"/>
          <w:color w:val="000000"/>
        </w:rPr>
        <w:t>Wołów</w:t>
      </w:r>
      <w:r w:rsidR="0095608F" w:rsidRPr="00FE51E8">
        <w:rPr>
          <w:rFonts w:ascii="Calibri" w:hAnsi="Calibri" w:cs="Arial"/>
          <w:color w:val="000000"/>
        </w:rPr>
        <w:t>,</w:t>
      </w:r>
    </w:p>
    <w:p w14:paraId="24F99497" w14:textId="3BC296C5" w:rsidR="0080502F" w:rsidRPr="0095608F" w:rsidRDefault="0095608F" w:rsidP="0095608F">
      <w:pPr>
        <w:pStyle w:val="Tekstpodstawowy"/>
        <w:spacing w:after="0" w:line="276" w:lineRule="auto"/>
        <w:rPr>
          <w:rFonts w:ascii="Calibri" w:hAnsi="Calibri" w:cs="Arial"/>
          <w:color w:val="000000"/>
        </w:rPr>
      </w:pPr>
      <w:r w:rsidRPr="00FE51E8">
        <w:rPr>
          <w:rFonts w:ascii="Calibri" w:hAnsi="Calibri" w:cs="Arial"/>
          <w:color w:val="000000"/>
        </w:rPr>
        <w:t xml:space="preserve">NIP </w:t>
      </w:r>
      <w:r w:rsidR="00DC3E1B" w:rsidRPr="00DC3E1B">
        <w:rPr>
          <w:rFonts w:ascii="Calibri" w:hAnsi="Calibri" w:cs="Arial"/>
          <w:color w:val="000000"/>
        </w:rPr>
        <w:t>9880219208</w:t>
      </w:r>
      <w:r w:rsidRPr="00FE51E8">
        <w:rPr>
          <w:rFonts w:ascii="Calibri" w:hAnsi="Calibri" w:cs="Arial"/>
          <w:color w:val="000000"/>
        </w:rPr>
        <w:t xml:space="preserve">, REGON </w:t>
      </w:r>
      <w:r w:rsidR="00DC3E1B" w:rsidRPr="00DC3E1B">
        <w:rPr>
          <w:rFonts w:ascii="Calibri" w:hAnsi="Calibri" w:cs="Arial"/>
          <w:color w:val="000000"/>
        </w:rPr>
        <w:t>931934800</w:t>
      </w:r>
      <w:r w:rsidR="000E2230">
        <w:rPr>
          <w:rFonts w:ascii="Calibri" w:hAnsi="Calibri" w:cs="Arial"/>
          <w:color w:val="000000"/>
        </w:rPr>
        <w:t>,</w:t>
      </w:r>
    </w:p>
    <w:p w14:paraId="15C62D2A" w14:textId="34017285" w:rsidR="0080502F" w:rsidRPr="0080502F" w:rsidRDefault="0080502F" w:rsidP="0080502F">
      <w:pPr>
        <w:spacing w:after="0" w:line="276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80502F">
        <w:rPr>
          <w:rFonts w:ascii="Calibri" w:eastAsia="Times New Roman" w:hAnsi="Calibri" w:cs="Arial"/>
          <w:color w:val="000000"/>
          <w:lang w:eastAsia="pl-PL"/>
        </w:rPr>
        <w:t>reprezentowanym przez:</w:t>
      </w:r>
    </w:p>
    <w:p w14:paraId="6EBF6298" w14:textId="77777777" w:rsidR="0080502F" w:rsidRPr="0080502F" w:rsidRDefault="0080502F" w:rsidP="0080502F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80502F">
        <w:rPr>
          <w:rFonts w:ascii="Calibri" w:eastAsia="Times New Roman" w:hAnsi="Calibri" w:cs="Arial"/>
          <w:b/>
          <w:color w:val="000000"/>
          <w:lang w:eastAsia="pl-PL"/>
        </w:rPr>
        <w:t>…………………………………………………………………………………………………………….</w:t>
      </w:r>
    </w:p>
    <w:p w14:paraId="3F366638" w14:textId="77777777" w:rsidR="0080502F" w:rsidRPr="0080502F" w:rsidRDefault="0080502F" w:rsidP="0080502F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80502F">
        <w:rPr>
          <w:rFonts w:ascii="Calibri" w:eastAsia="Times New Roman" w:hAnsi="Calibri" w:cs="Arial"/>
          <w:b/>
          <w:color w:val="000000"/>
          <w:lang w:eastAsia="pl-PL"/>
        </w:rPr>
        <w:t>…………………………………………………………………………………………………………….</w:t>
      </w:r>
    </w:p>
    <w:p w14:paraId="24FC35B5" w14:textId="77777777" w:rsidR="0080502F" w:rsidRPr="0080502F" w:rsidRDefault="0080502F" w:rsidP="0080502F">
      <w:pPr>
        <w:spacing w:after="0" w:line="276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80502F">
        <w:rPr>
          <w:rFonts w:ascii="Calibri" w:eastAsia="Times New Roman" w:hAnsi="Calibri" w:cs="Arial"/>
          <w:color w:val="000000"/>
          <w:lang w:eastAsia="pl-PL"/>
        </w:rPr>
        <w:t>przy kontrasygnacie</w:t>
      </w:r>
    </w:p>
    <w:p w14:paraId="7AA51F8A" w14:textId="77777777" w:rsidR="0080502F" w:rsidRPr="0080502F" w:rsidRDefault="0080502F" w:rsidP="0080502F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80502F">
        <w:rPr>
          <w:rFonts w:ascii="Calibri" w:eastAsia="Times New Roman" w:hAnsi="Calibri" w:cs="Arial"/>
          <w:color w:val="000000"/>
          <w:lang w:eastAsia="pl-PL"/>
        </w:rPr>
        <w:t>……………………………………………………………………. – Skarbnika Powiatu</w:t>
      </w:r>
    </w:p>
    <w:p w14:paraId="2BB7F994" w14:textId="602BB776" w:rsidR="0080502F" w:rsidRPr="0080502F" w:rsidRDefault="000E2230" w:rsidP="0080502F">
      <w:pPr>
        <w:spacing w:after="0" w:line="276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80502F">
        <w:rPr>
          <w:rFonts w:ascii="Calibri" w:eastAsia="Times New Roman" w:hAnsi="Calibri" w:cs="Arial"/>
          <w:color w:val="000000"/>
          <w:lang w:eastAsia="pl-PL"/>
        </w:rPr>
        <w:t>zwanym dalej „</w:t>
      </w:r>
      <w:r w:rsidRPr="0080502F">
        <w:rPr>
          <w:rFonts w:ascii="Calibri" w:eastAsia="Times New Roman" w:hAnsi="Calibri" w:cs="Arial"/>
          <w:b/>
          <w:color w:val="000000"/>
          <w:lang w:eastAsia="pl-PL"/>
        </w:rPr>
        <w:t>ZAMAWIAJĄCYM</w:t>
      </w:r>
      <w:r w:rsidRPr="0080502F">
        <w:rPr>
          <w:rFonts w:ascii="Calibri" w:eastAsia="Times New Roman" w:hAnsi="Calibri" w:cs="Arial"/>
          <w:color w:val="000000"/>
          <w:lang w:eastAsia="pl-PL"/>
        </w:rPr>
        <w:t>”</w:t>
      </w:r>
    </w:p>
    <w:p w14:paraId="4BEE73C3" w14:textId="77777777" w:rsidR="0080502F" w:rsidRPr="0080502F" w:rsidRDefault="0080502F" w:rsidP="0080502F">
      <w:pPr>
        <w:spacing w:after="0" w:line="276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80502F">
        <w:rPr>
          <w:rFonts w:ascii="Calibri" w:eastAsia="Times New Roman" w:hAnsi="Calibri" w:cs="Arial"/>
          <w:color w:val="000000"/>
          <w:lang w:eastAsia="pl-PL"/>
        </w:rPr>
        <w:t>a …….……………………………………………………………,</w:t>
      </w:r>
    </w:p>
    <w:p w14:paraId="15DBE73E" w14:textId="77777777" w:rsidR="0080502F" w:rsidRPr="0080502F" w:rsidRDefault="0080502F" w:rsidP="0080502F">
      <w:pPr>
        <w:spacing w:after="0" w:line="276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80502F">
        <w:rPr>
          <w:rFonts w:ascii="Calibri" w:eastAsia="Times New Roman" w:hAnsi="Calibri" w:cs="Arial"/>
          <w:color w:val="000000"/>
          <w:lang w:eastAsia="pl-PL"/>
        </w:rPr>
        <w:t>z siedzibą ……………………………………………………………………....………………………...,</w:t>
      </w:r>
    </w:p>
    <w:p w14:paraId="3043027A" w14:textId="77777777" w:rsidR="0080502F" w:rsidRPr="0080502F" w:rsidRDefault="0080502F" w:rsidP="0080502F">
      <w:pPr>
        <w:spacing w:after="0" w:line="276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80502F">
        <w:rPr>
          <w:rFonts w:ascii="Calibri" w:eastAsia="Times New Roman" w:hAnsi="Calibri" w:cs="Arial"/>
          <w:color w:val="000000"/>
          <w:lang w:eastAsia="pl-PL"/>
        </w:rPr>
        <w:t>działającą na podstawie/zarejestrowaną w ……………………………………………………………....</w:t>
      </w:r>
    </w:p>
    <w:p w14:paraId="15C2CAB4" w14:textId="77777777" w:rsidR="0080502F" w:rsidRPr="0080502F" w:rsidRDefault="0080502F" w:rsidP="0080502F">
      <w:pPr>
        <w:spacing w:after="0" w:line="276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80502F">
        <w:rPr>
          <w:rFonts w:ascii="Calibri" w:eastAsia="Times New Roman" w:hAnsi="Calibri" w:cs="Arial"/>
          <w:color w:val="000000"/>
          <w:lang w:eastAsia="pl-PL"/>
        </w:rPr>
        <w:t>NIP ………………… REGON …………………….</w:t>
      </w:r>
    </w:p>
    <w:p w14:paraId="6CE720B2" w14:textId="77777777" w:rsidR="0080502F" w:rsidRPr="0080502F" w:rsidRDefault="0080502F" w:rsidP="0080502F">
      <w:pPr>
        <w:spacing w:after="0" w:line="276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80502F">
        <w:rPr>
          <w:rFonts w:ascii="Calibri" w:eastAsia="Times New Roman" w:hAnsi="Calibri" w:cs="Arial"/>
          <w:color w:val="000000"/>
          <w:lang w:eastAsia="pl-PL"/>
        </w:rPr>
        <w:t>reprezentowaną przez:</w:t>
      </w:r>
    </w:p>
    <w:p w14:paraId="79DE4D8A" w14:textId="77777777" w:rsidR="0080502F" w:rsidRPr="0080502F" w:rsidRDefault="0080502F" w:rsidP="0080502F">
      <w:pPr>
        <w:keepNext/>
        <w:numPr>
          <w:ilvl w:val="1"/>
          <w:numId w:val="1"/>
        </w:numPr>
        <w:spacing w:after="0" w:line="276" w:lineRule="auto"/>
        <w:jc w:val="both"/>
        <w:outlineLvl w:val="1"/>
        <w:rPr>
          <w:rFonts w:ascii="Calibri" w:eastAsia="Times New Roman" w:hAnsi="Calibri" w:cs="Arial"/>
          <w:bCs/>
          <w:color w:val="000000"/>
          <w:lang w:eastAsia="pl-PL"/>
        </w:rPr>
      </w:pPr>
      <w:r w:rsidRPr="0080502F">
        <w:rPr>
          <w:rFonts w:ascii="Calibri" w:eastAsia="Times New Roman" w:hAnsi="Calibri" w:cs="Arial"/>
          <w:bCs/>
          <w:color w:val="000000"/>
          <w:lang w:eastAsia="pl-PL"/>
        </w:rPr>
        <w:t>…………………………………………………………</w:t>
      </w:r>
    </w:p>
    <w:p w14:paraId="60519128" w14:textId="474B310A" w:rsidR="0080502F" w:rsidRPr="0080502F" w:rsidRDefault="0080502F" w:rsidP="0080502F">
      <w:pPr>
        <w:spacing w:after="0" w:line="276" w:lineRule="auto"/>
        <w:jc w:val="both"/>
        <w:rPr>
          <w:rFonts w:ascii="Calibri" w:eastAsia="Times New Roman" w:hAnsi="Calibri" w:cs="Arial"/>
          <w:b/>
          <w:color w:val="000000"/>
          <w:lang w:eastAsia="pl-PL"/>
        </w:rPr>
      </w:pPr>
      <w:r w:rsidRPr="0080502F">
        <w:rPr>
          <w:rFonts w:ascii="Calibri" w:eastAsia="Times New Roman" w:hAnsi="Calibri" w:cs="Arial"/>
          <w:color w:val="000000"/>
          <w:lang w:eastAsia="pl-PL"/>
        </w:rPr>
        <w:t>zwaną dal</w:t>
      </w:r>
      <w:r w:rsidR="000E2230">
        <w:rPr>
          <w:rFonts w:ascii="Calibri" w:eastAsia="Times New Roman" w:hAnsi="Calibri" w:cs="Arial"/>
          <w:color w:val="000000"/>
          <w:lang w:eastAsia="pl-PL"/>
        </w:rPr>
        <w:t>ej</w:t>
      </w:r>
      <w:r w:rsidRPr="0080502F">
        <w:rPr>
          <w:rFonts w:ascii="Calibri" w:eastAsia="Times New Roman" w:hAnsi="Calibri" w:cs="Arial"/>
          <w:color w:val="000000"/>
          <w:lang w:eastAsia="pl-PL"/>
        </w:rPr>
        <w:t xml:space="preserve"> </w:t>
      </w:r>
      <w:r w:rsidRPr="0080502F">
        <w:rPr>
          <w:rFonts w:ascii="Calibri" w:eastAsia="Times New Roman" w:hAnsi="Calibri" w:cs="Arial"/>
          <w:b/>
          <w:color w:val="000000"/>
          <w:lang w:eastAsia="pl-PL"/>
        </w:rPr>
        <w:t>WYKONAWCĄ,</w:t>
      </w:r>
    </w:p>
    <w:p w14:paraId="343A8645" w14:textId="77777777" w:rsidR="0080502F" w:rsidRPr="0080502F" w:rsidRDefault="0080502F" w:rsidP="0080502F">
      <w:pPr>
        <w:spacing w:after="0" w:line="276" w:lineRule="auto"/>
        <w:jc w:val="both"/>
        <w:rPr>
          <w:rFonts w:ascii="Calibri" w:eastAsia="Times New Roman" w:hAnsi="Calibri" w:cs="Arial"/>
          <w:b/>
          <w:color w:val="000000"/>
          <w:lang w:eastAsia="pl-PL"/>
        </w:rPr>
      </w:pPr>
    </w:p>
    <w:p w14:paraId="146C5E28" w14:textId="685C203C" w:rsidR="0080502F" w:rsidRPr="0080502F" w:rsidRDefault="0080502F" w:rsidP="0080502F">
      <w:pPr>
        <w:spacing w:after="0" w:line="276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80502F">
        <w:rPr>
          <w:rFonts w:ascii="Calibri" w:eastAsia="Times New Roman" w:hAnsi="Calibri" w:cs="Arial"/>
          <w:color w:val="000000"/>
          <w:lang w:eastAsia="pl-PL"/>
        </w:rPr>
        <w:t xml:space="preserve">na podstawie dokonanego przez Zamawiającego wyboru oferty Wykonawcy ramach postępowania </w:t>
      </w:r>
      <w:r w:rsidR="00F744C9">
        <w:rPr>
          <w:rFonts w:ascii="Calibri" w:eastAsia="Times New Roman" w:hAnsi="Calibri" w:cs="Arial"/>
          <w:color w:val="000000"/>
          <w:lang w:eastAsia="pl-PL"/>
        </w:rPr>
        <w:br/>
      </w:r>
      <w:r w:rsidRPr="0080502F">
        <w:rPr>
          <w:rFonts w:ascii="Calibri" w:eastAsia="Times New Roman" w:hAnsi="Calibri" w:cs="Arial"/>
          <w:color w:val="000000"/>
          <w:lang w:eastAsia="pl-PL"/>
        </w:rPr>
        <w:t xml:space="preserve">o znaku: </w:t>
      </w:r>
      <w:r w:rsidR="0095608F">
        <w:rPr>
          <w:rFonts w:ascii="Calibri" w:eastAsia="Times New Roman" w:hAnsi="Calibri" w:cs="Arial"/>
          <w:color w:val="000000"/>
          <w:lang w:eastAsia="pl-PL"/>
        </w:rPr>
        <w:t>…………………….</w:t>
      </w:r>
      <w:r w:rsidRPr="0080502F">
        <w:rPr>
          <w:rFonts w:ascii="Calibri" w:eastAsia="Times New Roman" w:hAnsi="Calibri" w:cs="Arial"/>
          <w:color w:val="000000"/>
          <w:lang w:eastAsia="pl-PL"/>
        </w:rPr>
        <w:t xml:space="preserve">, </w:t>
      </w:r>
      <w:r w:rsidR="003D3FAC">
        <w:rPr>
          <w:rFonts w:ascii="Calibri" w:eastAsia="Times New Roman" w:hAnsi="Calibri" w:cs="Arial"/>
          <w:color w:val="000000"/>
          <w:lang w:eastAsia="pl-PL"/>
        </w:rPr>
        <w:t xml:space="preserve">przeprowadzonego </w:t>
      </w:r>
      <w:r w:rsidR="003D3FAC" w:rsidRPr="003D3FAC">
        <w:t xml:space="preserve">bez zastosowania przepisów ustawy z dnia 11 września 2019 r. Prawo zamówień publicznych – zgodnie z art. 2 </w:t>
      </w:r>
      <w:r w:rsidR="00F203CF">
        <w:t xml:space="preserve">ust. 1 pkt 1 </w:t>
      </w:r>
      <w:r w:rsidR="003D3FAC" w:rsidRPr="003D3FAC">
        <w:t>tej ustawy,</w:t>
      </w:r>
      <w:r w:rsidR="00E623F3" w:rsidRPr="003D3FAC" w:rsidDel="00E623F3">
        <w:t xml:space="preserve"> </w:t>
      </w:r>
      <w:r w:rsidRPr="00857E04">
        <w:rPr>
          <w:rFonts w:ascii="Calibri" w:eastAsia="Times New Roman" w:hAnsi="Calibri" w:cs="Arial"/>
          <w:color w:val="000000"/>
          <w:lang w:eastAsia="pl-PL"/>
        </w:rPr>
        <w:br/>
        <w:t>o następującej treści:</w:t>
      </w:r>
    </w:p>
    <w:p w14:paraId="1C64D0E4" w14:textId="77777777" w:rsidR="0080502F" w:rsidRPr="0080502F" w:rsidRDefault="0080502F" w:rsidP="0080502F">
      <w:pPr>
        <w:spacing w:after="0" w:line="276" w:lineRule="auto"/>
        <w:jc w:val="both"/>
        <w:rPr>
          <w:rFonts w:ascii="Calibri" w:eastAsia="Times New Roman" w:hAnsi="Calibri" w:cs="Arial"/>
          <w:color w:val="000000"/>
          <w:lang w:eastAsia="pl-PL"/>
        </w:rPr>
      </w:pPr>
    </w:p>
    <w:p w14:paraId="62AE82AF" w14:textId="77777777" w:rsidR="0080502F" w:rsidRPr="0080502F" w:rsidRDefault="0080502F" w:rsidP="0080502F">
      <w:pPr>
        <w:spacing w:before="120" w:after="0" w:line="276" w:lineRule="auto"/>
        <w:jc w:val="center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r w:rsidRPr="0080502F"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  <w:t>§ 1</w:t>
      </w:r>
    </w:p>
    <w:p w14:paraId="5BD854D4" w14:textId="77777777" w:rsidR="0080502F" w:rsidRPr="0080502F" w:rsidRDefault="0080502F" w:rsidP="0080502F">
      <w:pPr>
        <w:spacing w:after="120" w:line="360" w:lineRule="auto"/>
        <w:jc w:val="center"/>
        <w:rPr>
          <w:rFonts w:ascii="Calibri" w:eastAsia="Times New Roman" w:hAnsi="Calibri" w:cs="Arial"/>
          <w:b/>
          <w:color w:val="000000"/>
          <w:sz w:val="24"/>
          <w:szCs w:val="24"/>
          <w:u w:val="single"/>
          <w:lang w:eastAsia="pl-PL"/>
        </w:rPr>
      </w:pPr>
      <w:r w:rsidRPr="0080502F">
        <w:rPr>
          <w:rFonts w:ascii="Calibri" w:eastAsia="Times New Roman" w:hAnsi="Calibri" w:cs="Arial"/>
          <w:b/>
          <w:color w:val="000000"/>
          <w:sz w:val="24"/>
          <w:szCs w:val="24"/>
          <w:u w:val="single"/>
          <w:lang w:eastAsia="pl-PL"/>
        </w:rPr>
        <w:t>Przedmiot umowy</w:t>
      </w:r>
    </w:p>
    <w:p w14:paraId="153B4061" w14:textId="43484712" w:rsidR="0080502F" w:rsidRPr="0095608F" w:rsidRDefault="0080502F" w:rsidP="002B556C">
      <w:pPr>
        <w:pStyle w:val="Akapitzlist"/>
        <w:numPr>
          <w:ilvl w:val="0"/>
          <w:numId w:val="50"/>
        </w:numPr>
        <w:spacing w:after="0"/>
        <w:ind w:left="425" w:hanging="425"/>
        <w:jc w:val="both"/>
        <w:outlineLvl w:val="0"/>
        <w:rPr>
          <w:rFonts w:cs="Times New Roman"/>
          <w:b/>
          <w:bCs/>
          <w:lang w:eastAsia="pl-PL"/>
        </w:rPr>
      </w:pPr>
      <w:r w:rsidRPr="0095608F">
        <w:rPr>
          <w:rFonts w:ascii="Calibri" w:eastAsia="Times New Roman" w:hAnsi="Calibri" w:cs="Tahoma"/>
          <w:color w:val="000000"/>
          <w:lang w:eastAsia="pl-PL"/>
        </w:rPr>
        <w:t xml:space="preserve">Zamawiający zleca, a Wykonawca zobowiązuje się wykonać zadanie pn.: </w:t>
      </w:r>
      <w:r w:rsidR="00F203CF" w:rsidRPr="00F203CF">
        <w:rPr>
          <w:rFonts w:cs="Times New Roman"/>
          <w:b/>
          <w:bCs/>
          <w:lang w:eastAsia="pl-PL"/>
        </w:rPr>
        <w:t>Opracowanie dokumentacji projektowo-kosztorysowej dla przebudowy dr</w:t>
      </w:r>
      <w:r w:rsidR="006F19D0">
        <w:rPr>
          <w:rFonts w:cs="Times New Roman"/>
          <w:b/>
          <w:bCs/>
          <w:lang w:eastAsia="pl-PL"/>
        </w:rPr>
        <w:t>óg</w:t>
      </w:r>
      <w:r w:rsidR="00F203CF" w:rsidRPr="00F203CF">
        <w:rPr>
          <w:rFonts w:cs="Times New Roman"/>
          <w:b/>
          <w:bCs/>
          <w:lang w:eastAsia="pl-PL"/>
        </w:rPr>
        <w:t xml:space="preserve"> oraz innych prac z zakresu zagospodarowania </w:t>
      </w:r>
      <w:proofErr w:type="spellStart"/>
      <w:r w:rsidR="00F203CF" w:rsidRPr="00F203CF">
        <w:rPr>
          <w:rFonts w:cs="Times New Roman"/>
          <w:b/>
          <w:bCs/>
          <w:lang w:eastAsia="pl-PL"/>
        </w:rPr>
        <w:t>poscaleniowego</w:t>
      </w:r>
      <w:proofErr w:type="spellEnd"/>
      <w:r w:rsidR="00F203CF" w:rsidRPr="00F203CF">
        <w:rPr>
          <w:rFonts w:cs="Times New Roman"/>
          <w:b/>
          <w:bCs/>
          <w:lang w:eastAsia="pl-PL"/>
        </w:rPr>
        <w:t xml:space="preserve"> w ramach projektu „Scalenie gruntów wsi Rataje oraz części wsi Prawików, gmina Wołów, powiat wołowski”</w:t>
      </w:r>
      <w:r w:rsidR="00612B7A">
        <w:rPr>
          <w:rFonts w:cs="Times New Roman"/>
          <w:b/>
          <w:bCs/>
          <w:lang w:eastAsia="pl-PL"/>
        </w:rPr>
        <w:t>.</w:t>
      </w:r>
    </w:p>
    <w:p w14:paraId="1D218A47" w14:textId="17EA8B2E" w:rsidR="0080502F" w:rsidRPr="0080502F" w:rsidRDefault="0080502F" w:rsidP="0080502F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Tahoma"/>
          <w:color w:val="000000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 xml:space="preserve">Zadanie </w:t>
      </w:r>
      <w:r w:rsidR="008B0322" w:rsidRPr="008B0322">
        <w:rPr>
          <w:rFonts w:ascii="Calibri" w:eastAsia="Times New Roman" w:hAnsi="Calibri" w:cs="Calibri"/>
          <w:bCs/>
          <w:lang w:eastAsia="pl-PL"/>
        </w:rPr>
        <w:t>realizowane jest w ramach poddziałania „Wsparcie na inwestycje związane z rozwojem, modernizacją i dostosowywaniem rolnictwa i leśnictwa” objętego Programem Rozwoju Obszarów Wiejskich 2014-2020</w:t>
      </w:r>
      <w:r w:rsidR="008B0322">
        <w:rPr>
          <w:rFonts w:ascii="Calibri" w:eastAsia="Times New Roman" w:hAnsi="Calibri" w:cs="Times New Roman"/>
          <w:lang w:eastAsia="pl-PL"/>
        </w:rPr>
        <w:t xml:space="preserve"> i </w:t>
      </w:r>
      <w:r w:rsidRPr="0080502F">
        <w:rPr>
          <w:rFonts w:ascii="Calibri" w:eastAsia="Times New Roman" w:hAnsi="Calibri" w:cs="Times New Roman"/>
          <w:lang w:eastAsia="pl-PL"/>
        </w:rPr>
        <w:t>współfinansowane ze środków Europejskiego Funduszu Rolnego na rzecz Rozwoju Obszarów Wiejskich.</w:t>
      </w:r>
    </w:p>
    <w:p w14:paraId="450D57E0" w14:textId="529AE2B2" w:rsidR="0080502F" w:rsidRPr="00C81B56" w:rsidRDefault="0080502F" w:rsidP="00C81B56">
      <w:pPr>
        <w:numPr>
          <w:ilvl w:val="1"/>
          <w:numId w:val="1"/>
        </w:numPr>
        <w:autoSpaceDE w:val="0"/>
        <w:autoSpaceDN w:val="0"/>
        <w:adjustRightInd w:val="0"/>
        <w:spacing w:before="100" w:beforeAutospacing="1"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 xml:space="preserve">Zakres opracowania określony został w Szczegółowym opisie przedmiotu zamówienia – </w:t>
      </w:r>
      <w:r w:rsidR="00456EB7">
        <w:rPr>
          <w:rFonts w:ascii="Calibri" w:eastAsia="Times New Roman" w:hAnsi="Calibri" w:cs="Times New Roman"/>
          <w:lang w:eastAsia="pl-PL"/>
        </w:rPr>
        <w:t xml:space="preserve">załączniku nr 1 do </w:t>
      </w:r>
      <w:r w:rsidR="006F19D0">
        <w:rPr>
          <w:rFonts w:ascii="Calibri" w:eastAsia="Times New Roman" w:hAnsi="Calibri" w:cs="Times New Roman"/>
          <w:lang w:eastAsia="pl-PL"/>
        </w:rPr>
        <w:t xml:space="preserve">umowy (załącznik nr 1 do </w:t>
      </w:r>
      <w:r w:rsidR="00E324C2">
        <w:rPr>
          <w:rFonts w:ascii="Calibri" w:eastAsia="Times New Roman" w:hAnsi="Calibri" w:cs="Times New Roman"/>
          <w:lang w:eastAsia="pl-PL"/>
        </w:rPr>
        <w:t>Zapytania ofertowego</w:t>
      </w:r>
      <w:r w:rsidR="006F19D0">
        <w:rPr>
          <w:rFonts w:ascii="Calibri" w:eastAsia="Times New Roman" w:hAnsi="Calibri" w:cs="Times New Roman"/>
          <w:lang w:eastAsia="pl-PL"/>
        </w:rPr>
        <w:t>)</w:t>
      </w:r>
      <w:r w:rsidR="0095608F">
        <w:rPr>
          <w:rFonts w:ascii="Calibri" w:eastAsia="Times New Roman" w:hAnsi="Calibri" w:cs="Times New Roman"/>
          <w:lang w:eastAsia="pl-PL"/>
        </w:rPr>
        <w:t>,</w:t>
      </w:r>
      <w:r w:rsidRPr="0080502F">
        <w:rPr>
          <w:rFonts w:ascii="Calibri" w:eastAsia="Times New Roman" w:hAnsi="Calibri" w:cs="Times New Roman"/>
          <w:lang w:eastAsia="pl-PL"/>
        </w:rPr>
        <w:t xml:space="preserve"> stanowiącym</w:t>
      </w:r>
      <w:r w:rsidR="00456EB7">
        <w:rPr>
          <w:rFonts w:ascii="Calibri" w:eastAsia="Times New Roman" w:hAnsi="Calibri" w:cs="Times New Roman"/>
          <w:lang w:eastAsia="pl-PL"/>
        </w:rPr>
        <w:t xml:space="preserve"> </w:t>
      </w:r>
      <w:r w:rsidR="006F19D0">
        <w:rPr>
          <w:rFonts w:ascii="Calibri" w:eastAsia="Times New Roman" w:hAnsi="Calibri" w:cs="Times New Roman"/>
          <w:lang w:eastAsia="pl-PL"/>
        </w:rPr>
        <w:t>jej integralną część</w:t>
      </w:r>
      <w:r w:rsidRPr="0080502F">
        <w:rPr>
          <w:rFonts w:ascii="Calibri" w:eastAsia="Times New Roman" w:hAnsi="Calibri" w:cs="Times New Roman"/>
          <w:lang w:eastAsia="pl-PL"/>
        </w:rPr>
        <w:t>.</w:t>
      </w:r>
    </w:p>
    <w:p w14:paraId="2BF106E4" w14:textId="19BC1CBC" w:rsidR="0080502F" w:rsidRDefault="0080502F" w:rsidP="0080502F">
      <w:pPr>
        <w:tabs>
          <w:tab w:val="left" w:pos="2880"/>
        </w:tabs>
        <w:spacing w:after="0" w:line="276" w:lineRule="auto"/>
        <w:ind w:left="567"/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p w14:paraId="60A71D74" w14:textId="0621DE16" w:rsidR="00424912" w:rsidRDefault="00424912" w:rsidP="0080502F">
      <w:pPr>
        <w:tabs>
          <w:tab w:val="left" w:pos="2880"/>
        </w:tabs>
        <w:spacing w:after="0" w:line="276" w:lineRule="auto"/>
        <w:ind w:left="567"/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p w14:paraId="5C519788" w14:textId="412F1652" w:rsidR="00424912" w:rsidRDefault="00424912" w:rsidP="0080502F">
      <w:pPr>
        <w:tabs>
          <w:tab w:val="left" w:pos="2880"/>
        </w:tabs>
        <w:spacing w:after="0" w:line="276" w:lineRule="auto"/>
        <w:ind w:left="567"/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p w14:paraId="4678206E" w14:textId="0980F13C" w:rsidR="00424912" w:rsidRDefault="00424912" w:rsidP="0080502F">
      <w:pPr>
        <w:tabs>
          <w:tab w:val="left" w:pos="2880"/>
        </w:tabs>
        <w:spacing w:after="0" w:line="276" w:lineRule="auto"/>
        <w:ind w:left="567"/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p w14:paraId="32B33309" w14:textId="77777777" w:rsidR="00424912" w:rsidRPr="0080502F" w:rsidRDefault="00424912" w:rsidP="0080502F">
      <w:pPr>
        <w:tabs>
          <w:tab w:val="left" w:pos="2880"/>
        </w:tabs>
        <w:spacing w:after="0" w:line="276" w:lineRule="auto"/>
        <w:ind w:left="567"/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p w14:paraId="58A21C7D" w14:textId="77777777" w:rsidR="0080502F" w:rsidRPr="0080502F" w:rsidRDefault="0080502F" w:rsidP="0080502F">
      <w:pPr>
        <w:spacing w:before="120" w:after="0" w:line="276" w:lineRule="auto"/>
        <w:jc w:val="center"/>
        <w:rPr>
          <w:rFonts w:ascii="Calibri" w:eastAsia="Times New Roman" w:hAnsi="Calibri" w:cs="Times New Roman"/>
          <w:b/>
          <w:color w:val="FF0000"/>
          <w:sz w:val="24"/>
          <w:szCs w:val="24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  <w:t xml:space="preserve">§ 2 </w:t>
      </w:r>
    </w:p>
    <w:p w14:paraId="5E2BC212" w14:textId="77777777" w:rsidR="0080502F" w:rsidRPr="0080502F" w:rsidRDefault="0080502F" w:rsidP="0080502F">
      <w:pPr>
        <w:spacing w:after="120" w:line="360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  <w:t>Szczegółowe obowiązki Stron</w:t>
      </w:r>
    </w:p>
    <w:p w14:paraId="4FC12480" w14:textId="77777777" w:rsidR="0080502F" w:rsidRPr="0080502F" w:rsidRDefault="0080502F" w:rsidP="0080502F">
      <w:pPr>
        <w:numPr>
          <w:ilvl w:val="0"/>
          <w:numId w:val="2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 w:rsidRPr="0080502F">
        <w:rPr>
          <w:rFonts w:ascii="Calibri" w:eastAsia="Times New Roman" w:hAnsi="Calibri" w:cs="Times New Roman"/>
          <w:b/>
          <w:bCs/>
          <w:color w:val="000000"/>
          <w:u w:val="single"/>
          <w:lang w:eastAsia="pl-PL"/>
        </w:rPr>
        <w:t>Obowiązki Wykonawcy</w:t>
      </w:r>
      <w:r w:rsidRPr="0080502F">
        <w:rPr>
          <w:rFonts w:ascii="Calibri" w:eastAsia="Times New Roman" w:hAnsi="Calibri" w:cs="Times New Roman"/>
          <w:b/>
          <w:bCs/>
          <w:color w:val="000000"/>
          <w:lang w:eastAsia="pl-PL"/>
        </w:rPr>
        <w:t>:</w:t>
      </w:r>
    </w:p>
    <w:p w14:paraId="260FFD6A" w14:textId="77777777" w:rsidR="006F19D0" w:rsidRDefault="0080502F" w:rsidP="006F19D0">
      <w:pPr>
        <w:widowControl w:val="0"/>
        <w:numPr>
          <w:ilvl w:val="0"/>
          <w:numId w:val="8"/>
        </w:numPr>
        <w:suppressAutoHyphens/>
        <w:autoSpaceDN w:val="0"/>
        <w:spacing w:after="0" w:line="276" w:lineRule="auto"/>
        <w:ind w:left="709" w:hanging="283"/>
        <w:jc w:val="both"/>
        <w:textAlignment w:val="baseline"/>
        <w:rPr>
          <w:rFonts w:ascii="Calibri" w:eastAsia="Times New Roman" w:hAnsi="Calibri" w:cs="Times New Roman"/>
          <w:kern w:val="3"/>
          <w:lang w:eastAsia="zh-CN"/>
        </w:rPr>
      </w:pPr>
      <w:r w:rsidRPr="0080502F">
        <w:rPr>
          <w:rFonts w:ascii="Calibri" w:eastAsia="Times New Roman" w:hAnsi="Calibri" w:cs="Times New Roman"/>
          <w:kern w:val="3"/>
          <w:lang w:eastAsia="zh-CN"/>
        </w:rPr>
        <w:t xml:space="preserve">Wykonawca zobowiązany jest do wykonania przedmiotu zamówienia w sposób zgodny </w:t>
      </w:r>
      <w:r w:rsidRPr="0080502F">
        <w:rPr>
          <w:rFonts w:ascii="Calibri" w:eastAsia="Times New Roman" w:hAnsi="Calibri" w:cs="Times New Roman"/>
          <w:kern w:val="3"/>
          <w:lang w:eastAsia="zh-CN"/>
        </w:rPr>
        <w:br/>
        <w:t xml:space="preserve">z wymaganiami </w:t>
      </w:r>
      <w:r w:rsidR="003E1BE2">
        <w:rPr>
          <w:rFonts w:ascii="Calibri" w:eastAsia="Times New Roman" w:hAnsi="Calibri" w:cs="Times New Roman"/>
          <w:kern w:val="3"/>
          <w:lang w:eastAsia="zh-CN"/>
        </w:rPr>
        <w:t xml:space="preserve">niniejszej </w:t>
      </w:r>
      <w:r w:rsidR="00424912">
        <w:rPr>
          <w:rFonts w:ascii="Calibri" w:eastAsia="Times New Roman" w:hAnsi="Calibri" w:cs="Times New Roman"/>
          <w:kern w:val="3"/>
          <w:lang w:eastAsia="zh-CN"/>
        </w:rPr>
        <w:t>U</w:t>
      </w:r>
      <w:r w:rsidR="003E1BE2">
        <w:rPr>
          <w:rFonts w:ascii="Calibri" w:eastAsia="Times New Roman" w:hAnsi="Calibri" w:cs="Times New Roman"/>
          <w:kern w:val="3"/>
          <w:lang w:eastAsia="zh-CN"/>
        </w:rPr>
        <w:t>mowy i Szczegółowego opisu przedmiotu zamówienia</w:t>
      </w:r>
      <w:r w:rsidRPr="0080502F">
        <w:rPr>
          <w:rFonts w:ascii="Calibri" w:eastAsia="Times New Roman" w:hAnsi="Calibri" w:cs="Times New Roman"/>
          <w:kern w:val="3"/>
          <w:lang w:eastAsia="zh-CN"/>
        </w:rPr>
        <w:t xml:space="preserve">, zgodny </w:t>
      </w:r>
      <w:r w:rsidR="003E1BE2">
        <w:rPr>
          <w:rFonts w:ascii="Calibri" w:eastAsia="Times New Roman" w:hAnsi="Calibri" w:cs="Times New Roman"/>
          <w:kern w:val="3"/>
          <w:lang w:eastAsia="zh-CN"/>
        </w:rPr>
        <w:br/>
      </w:r>
      <w:r w:rsidRPr="0080502F">
        <w:rPr>
          <w:rFonts w:ascii="Calibri" w:eastAsia="Times New Roman" w:hAnsi="Calibri" w:cs="Times New Roman"/>
          <w:kern w:val="3"/>
          <w:lang w:eastAsia="zh-CN"/>
        </w:rPr>
        <w:t xml:space="preserve">z obowiązującymi przepisami i normami branżowymi oraz zasadami wiedzy technicznej </w:t>
      </w:r>
      <w:r w:rsidR="003E1BE2">
        <w:rPr>
          <w:rFonts w:ascii="Calibri" w:eastAsia="Times New Roman" w:hAnsi="Calibri" w:cs="Times New Roman"/>
          <w:kern w:val="3"/>
          <w:lang w:eastAsia="zh-CN"/>
        </w:rPr>
        <w:br/>
      </w:r>
      <w:r w:rsidRPr="0080502F">
        <w:rPr>
          <w:rFonts w:ascii="Calibri" w:eastAsia="Times New Roman" w:hAnsi="Calibri" w:cs="Times New Roman"/>
          <w:kern w:val="3"/>
          <w:lang w:eastAsia="zh-CN"/>
        </w:rPr>
        <w:t>z dołożeniem należytej staranności;</w:t>
      </w:r>
    </w:p>
    <w:p w14:paraId="2DB71502" w14:textId="370A6D4D" w:rsidR="0080502F" w:rsidRPr="006F19D0" w:rsidRDefault="0080502F" w:rsidP="006F19D0">
      <w:pPr>
        <w:widowControl w:val="0"/>
        <w:numPr>
          <w:ilvl w:val="0"/>
          <w:numId w:val="8"/>
        </w:numPr>
        <w:suppressAutoHyphens/>
        <w:autoSpaceDN w:val="0"/>
        <w:spacing w:after="0" w:line="276" w:lineRule="auto"/>
        <w:ind w:left="709" w:hanging="283"/>
        <w:jc w:val="both"/>
        <w:textAlignment w:val="baseline"/>
        <w:rPr>
          <w:rFonts w:ascii="Calibri" w:eastAsia="Times New Roman" w:hAnsi="Calibri" w:cs="Times New Roman"/>
          <w:kern w:val="3"/>
          <w:lang w:eastAsia="zh-CN"/>
        </w:rPr>
      </w:pPr>
      <w:r w:rsidRPr="006F19D0">
        <w:rPr>
          <w:rFonts w:ascii="Calibri" w:eastAsia="Times New Roman" w:hAnsi="Calibri" w:cs="Times New Roman"/>
          <w:kern w:val="3"/>
          <w:lang w:eastAsia="zh-CN"/>
        </w:rPr>
        <w:t xml:space="preserve">Wykonawca zobowiązany jest do zebrania i wykorzystania wszystkich dostępnych materiałów </w:t>
      </w:r>
      <w:r w:rsidRPr="006F19D0">
        <w:rPr>
          <w:rFonts w:ascii="Calibri" w:eastAsia="Times New Roman" w:hAnsi="Calibri" w:cs="Times New Roman"/>
          <w:kern w:val="3"/>
          <w:lang w:eastAsia="zh-CN"/>
        </w:rPr>
        <w:br/>
        <w:t xml:space="preserve">i informacji  do projektowania; </w:t>
      </w:r>
    </w:p>
    <w:p w14:paraId="63ADBD39" w14:textId="5181B9CB" w:rsidR="0080502F" w:rsidRPr="0080502F" w:rsidRDefault="00612B7A" w:rsidP="0080502F">
      <w:pPr>
        <w:numPr>
          <w:ilvl w:val="0"/>
          <w:numId w:val="8"/>
        </w:numPr>
        <w:tabs>
          <w:tab w:val="left" w:pos="0"/>
        </w:tabs>
        <w:spacing w:after="0" w:line="276" w:lineRule="auto"/>
        <w:contextualSpacing/>
        <w:jc w:val="both"/>
        <w:rPr>
          <w:rFonts w:ascii="Calibri" w:eastAsia="Times New Roman" w:hAnsi="Calibri" w:cs="Times New Roman"/>
          <w:lang w:val="x-none" w:eastAsia="x-none"/>
        </w:rPr>
      </w:pPr>
      <w:r>
        <w:rPr>
          <w:rFonts w:ascii="Calibri" w:eastAsia="Times New Roman" w:hAnsi="Calibri" w:cs="Times New Roman"/>
          <w:lang w:eastAsia="x-none"/>
        </w:rPr>
        <w:t>p</w:t>
      </w:r>
      <w:proofErr w:type="spellStart"/>
      <w:r w:rsidR="0080502F" w:rsidRPr="0080502F">
        <w:rPr>
          <w:rFonts w:ascii="Calibri" w:eastAsia="Times New Roman" w:hAnsi="Calibri" w:cs="Times New Roman"/>
          <w:lang w:val="x-none" w:eastAsia="x-none"/>
        </w:rPr>
        <w:t>rzy</w:t>
      </w:r>
      <w:proofErr w:type="spellEnd"/>
      <w:r w:rsidR="0080502F" w:rsidRPr="0080502F">
        <w:rPr>
          <w:rFonts w:ascii="Calibri" w:eastAsia="Times New Roman" w:hAnsi="Calibri" w:cs="Times New Roman"/>
          <w:lang w:val="x-none" w:eastAsia="x-none"/>
        </w:rPr>
        <w:t xml:space="preserve"> wykonywaniu projektu Wykonawca ma obowiązek przeprowadzać konsultacje wraz </w:t>
      </w:r>
      <w:r w:rsidR="0080502F" w:rsidRPr="0080502F">
        <w:rPr>
          <w:rFonts w:ascii="Calibri" w:eastAsia="Times New Roman" w:hAnsi="Calibri" w:cs="Times New Roman"/>
          <w:lang w:val="x-none" w:eastAsia="x-none"/>
        </w:rPr>
        <w:br/>
        <w:t xml:space="preserve">z prezentacją koncepcji rozwiązań projektowych z Gminą </w:t>
      </w:r>
      <w:r w:rsidR="0008735A">
        <w:rPr>
          <w:rFonts w:ascii="Calibri" w:eastAsia="Times New Roman" w:hAnsi="Calibri" w:cs="Times New Roman"/>
          <w:lang w:eastAsia="x-none"/>
        </w:rPr>
        <w:t>Wołów</w:t>
      </w:r>
      <w:r w:rsidR="0080502F" w:rsidRPr="0080502F">
        <w:rPr>
          <w:rFonts w:ascii="Calibri" w:eastAsia="Times New Roman" w:hAnsi="Calibri" w:cs="Times New Roman"/>
          <w:lang w:val="x-none" w:eastAsia="x-none"/>
        </w:rPr>
        <w:t>, Zamawiającym</w:t>
      </w:r>
      <w:r w:rsidR="0008735A">
        <w:rPr>
          <w:rFonts w:ascii="Calibri" w:eastAsia="Times New Roman" w:hAnsi="Calibri" w:cs="Times New Roman"/>
          <w:lang w:eastAsia="x-none"/>
        </w:rPr>
        <w:t xml:space="preserve"> i</w:t>
      </w:r>
      <w:r w:rsidR="00AD509A">
        <w:rPr>
          <w:rFonts w:ascii="Calibri" w:eastAsia="Times New Roman" w:hAnsi="Calibri" w:cs="Times New Roman"/>
          <w:lang w:eastAsia="x-none"/>
        </w:rPr>
        <w:t xml:space="preserve"> </w:t>
      </w:r>
      <w:r w:rsidR="00AD509A" w:rsidRPr="00EE244E">
        <w:rPr>
          <w:rFonts w:ascii="Calibri" w:eastAsia="Times New Roman" w:hAnsi="Calibri" w:cs="Times New Roman"/>
          <w:lang w:eastAsia="x-none"/>
        </w:rPr>
        <w:t>mieszkańcami wsi</w:t>
      </w:r>
      <w:r w:rsidR="0080502F" w:rsidRPr="00EE244E">
        <w:rPr>
          <w:rFonts w:ascii="Calibri" w:eastAsia="Times New Roman" w:hAnsi="Calibri" w:cs="Times New Roman"/>
          <w:lang w:val="x-none" w:eastAsia="x-none"/>
        </w:rPr>
        <w:t xml:space="preserve">, </w:t>
      </w:r>
      <w:r w:rsidR="0080502F" w:rsidRPr="0080502F">
        <w:rPr>
          <w:rFonts w:ascii="Calibri" w:eastAsia="Times New Roman" w:hAnsi="Calibri" w:cs="Times New Roman"/>
          <w:lang w:val="x-none" w:eastAsia="x-none"/>
        </w:rPr>
        <w:t>potwierdzon</w:t>
      </w:r>
      <w:r w:rsidR="006F19D0">
        <w:rPr>
          <w:rFonts w:ascii="Calibri" w:eastAsia="Times New Roman" w:hAnsi="Calibri" w:cs="Times New Roman"/>
          <w:lang w:eastAsia="x-none"/>
        </w:rPr>
        <w:t>e</w:t>
      </w:r>
      <w:r w:rsidR="0080502F" w:rsidRPr="0080502F">
        <w:rPr>
          <w:rFonts w:ascii="Calibri" w:eastAsia="Times New Roman" w:hAnsi="Calibri" w:cs="Times New Roman"/>
          <w:lang w:val="x-none" w:eastAsia="x-none"/>
        </w:rPr>
        <w:t xml:space="preserve"> protokołami uzgodnień, które przekaże Zamawiającemu wraz z przedmiotem zamówienia</w:t>
      </w:r>
      <w:r w:rsidR="0080502F" w:rsidRPr="0080502F">
        <w:rPr>
          <w:rFonts w:ascii="Calibri" w:eastAsia="Times New Roman" w:hAnsi="Calibri" w:cs="Times New Roman"/>
          <w:lang w:eastAsia="x-none"/>
        </w:rPr>
        <w:t>;</w:t>
      </w:r>
    </w:p>
    <w:p w14:paraId="1B412932" w14:textId="0749337B" w:rsidR="0080502F" w:rsidRPr="00EF7F3D" w:rsidRDefault="00A92104" w:rsidP="0080502F">
      <w:pPr>
        <w:numPr>
          <w:ilvl w:val="0"/>
          <w:numId w:val="8"/>
        </w:numPr>
        <w:tabs>
          <w:tab w:val="left" w:pos="0"/>
        </w:tabs>
        <w:spacing w:after="0" w:line="276" w:lineRule="auto"/>
        <w:contextualSpacing/>
        <w:jc w:val="both"/>
        <w:rPr>
          <w:rFonts w:ascii="Calibri" w:eastAsia="Times New Roman" w:hAnsi="Calibri" w:cs="Times New Roman"/>
          <w:lang w:val="x-none" w:eastAsia="x-none"/>
        </w:rPr>
      </w:pPr>
      <w:r w:rsidRPr="00EF7F3D">
        <w:rPr>
          <w:rFonts w:ascii="Calibri" w:eastAsia="Times New Roman" w:hAnsi="Calibri" w:cs="Times New Roman"/>
          <w:lang w:val="x-none" w:eastAsia="x-none"/>
        </w:rPr>
        <w:t>podczas</w:t>
      </w:r>
      <w:r w:rsidR="0080502F" w:rsidRPr="00EF7F3D">
        <w:rPr>
          <w:rFonts w:ascii="Calibri" w:eastAsia="Times New Roman" w:hAnsi="Calibri" w:cs="Times New Roman"/>
          <w:lang w:val="x-none" w:eastAsia="x-none"/>
        </w:rPr>
        <w:t xml:space="preserve"> realizacji projektu Wykonawca zobowiązany jest do zaprezentowania i uzgodnienia </w:t>
      </w:r>
      <w:r w:rsidR="0080502F" w:rsidRPr="00EF7F3D">
        <w:rPr>
          <w:rFonts w:ascii="Calibri" w:eastAsia="Times New Roman" w:hAnsi="Calibri" w:cs="Times New Roman"/>
          <w:lang w:val="x-none" w:eastAsia="x-none"/>
        </w:rPr>
        <w:br/>
        <w:t xml:space="preserve">z Zamawiającym niżej wymienionych etapów opracowania, zawartych w harmonogramie realizacji </w:t>
      </w:r>
      <w:r w:rsidR="0080502F" w:rsidRPr="00EF7F3D">
        <w:rPr>
          <w:rFonts w:ascii="Calibri" w:eastAsia="Times New Roman" w:hAnsi="Calibri" w:cs="Times New Roman"/>
          <w:lang w:eastAsia="x-none"/>
        </w:rPr>
        <w:t xml:space="preserve">prac </w:t>
      </w:r>
      <w:r w:rsidR="0080502F" w:rsidRPr="00EF7F3D">
        <w:rPr>
          <w:rFonts w:ascii="Calibri" w:eastAsia="Times New Roman" w:hAnsi="Calibri" w:cs="Times New Roman"/>
          <w:lang w:val="x-none" w:eastAsia="x-none"/>
        </w:rPr>
        <w:t>projekt</w:t>
      </w:r>
      <w:r w:rsidR="0080502F" w:rsidRPr="00EF7F3D">
        <w:rPr>
          <w:rFonts w:ascii="Calibri" w:eastAsia="Times New Roman" w:hAnsi="Calibri" w:cs="Times New Roman"/>
          <w:lang w:eastAsia="x-none"/>
        </w:rPr>
        <w:t>owych</w:t>
      </w:r>
      <w:r w:rsidR="0080502F" w:rsidRPr="00EF7F3D">
        <w:rPr>
          <w:rFonts w:ascii="Calibri" w:eastAsia="Times New Roman" w:hAnsi="Calibri" w:cs="Times New Roman"/>
          <w:lang w:val="x-none" w:eastAsia="x-none"/>
        </w:rPr>
        <w:t>:</w:t>
      </w:r>
    </w:p>
    <w:p w14:paraId="2DD635D0" w14:textId="77777777" w:rsidR="0080502F" w:rsidRPr="00EF7F3D" w:rsidRDefault="0080502F" w:rsidP="00F3554D">
      <w:pPr>
        <w:numPr>
          <w:ilvl w:val="0"/>
          <w:numId w:val="26"/>
        </w:numPr>
        <w:tabs>
          <w:tab w:val="left" w:pos="0"/>
        </w:tabs>
        <w:spacing w:after="0" w:line="276" w:lineRule="auto"/>
        <w:ind w:left="1134" w:hanging="425"/>
        <w:contextualSpacing/>
        <w:jc w:val="both"/>
        <w:rPr>
          <w:rFonts w:ascii="Calibri" w:eastAsia="Times New Roman" w:hAnsi="Calibri" w:cs="Times New Roman"/>
          <w:lang w:val="x-none" w:eastAsia="x-none"/>
        </w:rPr>
      </w:pPr>
      <w:r w:rsidRPr="00EF7F3D">
        <w:rPr>
          <w:rFonts w:ascii="Calibri" w:eastAsia="Times New Roman" w:hAnsi="Calibri" w:cs="Times New Roman"/>
          <w:lang w:val="x-none" w:eastAsia="x-none"/>
        </w:rPr>
        <w:t>mapy do celów projektowych,</w:t>
      </w:r>
    </w:p>
    <w:p w14:paraId="0DDB2D74" w14:textId="77777777" w:rsidR="0080502F" w:rsidRPr="00EF7F3D" w:rsidRDefault="0080502F" w:rsidP="00F3554D">
      <w:pPr>
        <w:numPr>
          <w:ilvl w:val="0"/>
          <w:numId w:val="26"/>
        </w:numPr>
        <w:tabs>
          <w:tab w:val="left" w:pos="0"/>
        </w:tabs>
        <w:spacing w:after="0" w:line="276" w:lineRule="auto"/>
        <w:ind w:left="1134" w:hanging="425"/>
        <w:contextualSpacing/>
        <w:jc w:val="both"/>
        <w:rPr>
          <w:rFonts w:ascii="Calibri" w:eastAsia="Times New Roman" w:hAnsi="Calibri" w:cs="Times New Roman"/>
          <w:lang w:val="x-none" w:eastAsia="x-none"/>
        </w:rPr>
      </w:pPr>
      <w:r w:rsidRPr="00EF7F3D">
        <w:rPr>
          <w:rFonts w:ascii="Calibri" w:eastAsia="Times New Roman" w:hAnsi="Calibri" w:cs="Times New Roman"/>
          <w:lang w:val="x-none" w:eastAsia="x-none"/>
        </w:rPr>
        <w:t xml:space="preserve">planów </w:t>
      </w:r>
      <w:proofErr w:type="spellStart"/>
      <w:r w:rsidRPr="00EF7F3D">
        <w:rPr>
          <w:rFonts w:ascii="Calibri" w:eastAsia="Times New Roman" w:hAnsi="Calibri" w:cs="Times New Roman"/>
          <w:lang w:val="x-none" w:eastAsia="x-none"/>
        </w:rPr>
        <w:t>sytuacyjno</w:t>
      </w:r>
      <w:proofErr w:type="spellEnd"/>
      <w:r w:rsidRPr="00EF7F3D">
        <w:rPr>
          <w:rFonts w:ascii="Calibri" w:eastAsia="Times New Roman" w:hAnsi="Calibri" w:cs="Times New Roman"/>
          <w:lang w:val="x-none" w:eastAsia="x-none"/>
        </w:rPr>
        <w:t xml:space="preserve"> – wysokościowych oraz niwelety projektowanych dróg,</w:t>
      </w:r>
    </w:p>
    <w:p w14:paraId="2C6B7A28" w14:textId="5C74661F" w:rsidR="0080502F" w:rsidRPr="00EF7F3D" w:rsidRDefault="009C2ADE" w:rsidP="00F3554D">
      <w:pPr>
        <w:numPr>
          <w:ilvl w:val="0"/>
          <w:numId w:val="26"/>
        </w:numPr>
        <w:tabs>
          <w:tab w:val="left" w:pos="0"/>
        </w:tabs>
        <w:spacing w:after="0" w:line="276" w:lineRule="auto"/>
        <w:ind w:left="1134" w:hanging="425"/>
        <w:contextualSpacing/>
        <w:jc w:val="both"/>
        <w:rPr>
          <w:rFonts w:ascii="Calibri" w:eastAsia="Times New Roman" w:hAnsi="Calibri" w:cs="Times New Roman"/>
          <w:lang w:val="x-none" w:eastAsia="x-none"/>
        </w:rPr>
      </w:pPr>
      <w:r w:rsidRPr="00EF7F3D">
        <w:rPr>
          <w:rFonts w:ascii="Calibri" w:eastAsia="Times New Roman" w:hAnsi="Calibri" w:cs="Times New Roman"/>
          <w:lang w:eastAsia="x-none"/>
        </w:rPr>
        <w:t>przekrojów</w:t>
      </w:r>
      <w:r w:rsidR="0080502F" w:rsidRPr="00EF7F3D">
        <w:rPr>
          <w:rFonts w:ascii="Calibri" w:eastAsia="Times New Roman" w:hAnsi="Calibri" w:cs="Times New Roman"/>
          <w:lang w:val="x-none" w:eastAsia="x-none"/>
        </w:rPr>
        <w:t xml:space="preserve"> konstrukcyjnych dróg,</w:t>
      </w:r>
    </w:p>
    <w:p w14:paraId="323A2128" w14:textId="77777777" w:rsidR="0080502F" w:rsidRPr="00EF7F3D" w:rsidRDefault="0080502F" w:rsidP="00F3554D">
      <w:pPr>
        <w:numPr>
          <w:ilvl w:val="0"/>
          <w:numId w:val="26"/>
        </w:numPr>
        <w:tabs>
          <w:tab w:val="left" w:pos="0"/>
        </w:tabs>
        <w:spacing w:after="0" w:line="276" w:lineRule="auto"/>
        <w:ind w:left="1134" w:hanging="425"/>
        <w:contextualSpacing/>
        <w:jc w:val="both"/>
        <w:rPr>
          <w:rFonts w:ascii="Calibri" w:eastAsia="Times New Roman" w:hAnsi="Calibri" w:cs="Times New Roman"/>
          <w:lang w:val="x-none" w:eastAsia="x-none"/>
        </w:rPr>
      </w:pPr>
      <w:r w:rsidRPr="00EF7F3D">
        <w:rPr>
          <w:rFonts w:ascii="Calibri" w:eastAsia="Times New Roman" w:hAnsi="Calibri" w:cs="Times New Roman"/>
          <w:lang w:val="x-none" w:eastAsia="x-none"/>
        </w:rPr>
        <w:t>lokalizacji projektowanych zjazdów,</w:t>
      </w:r>
    </w:p>
    <w:p w14:paraId="7B16C016" w14:textId="6D74DDC5" w:rsidR="0080502F" w:rsidRPr="00281490" w:rsidRDefault="0080502F" w:rsidP="00F3554D">
      <w:pPr>
        <w:numPr>
          <w:ilvl w:val="0"/>
          <w:numId w:val="26"/>
        </w:numPr>
        <w:tabs>
          <w:tab w:val="left" w:pos="0"/>
        </w:tabs>
        <w:spacing w:after="0" w:line="276" w:lineRule="auto"/>
        <w:ind w:left="1134" w:hanging="425"/>
        <w:contextualSpacing/>
        <w:jc w:val="both"/>
        <w:rPr>
          <w:rFonts w:ascii="Calibri" w:eastAsia="Times New Roman" w:hAnsi="Calibri" w:cs="Times New Roman"/>
          <w:lang w:val="x-none" w:eastAsia="x-none"/>
        </w:rPr>
      </w:pPr>
      <w:r w:rsidRPr="00EF7F3D">
        <w:rPr>
          <w:rFonts w:ascii="Calibri" w:eastAsia="Times New Roman" w:hAnsi="Calibri" w:cs="Times New Roman"/>
          <w:lang w:val="x-none" w:eastAsia="x-none"/>
        </w:rPr>
        <w:t>inwentaryzacji zieleni kolidującej z projektowaną inwestycją</w:t>
      </w:r>
      <w:r w:rsidR="0008735A">
        <w:rPr>
          <w:rFonts w:ascii="Calibri" w:eastAsia="Times New Roman" w:hAnsi="Calibri" w:cs="Times New Roman"/>
          <w:lang w:eastAsia="x-none"/>
        </w:rPr>
        <w:t>.</w:t>
      </w:r>
    </w:p>
    <w:p w14:paraId="7C16D6E1" w14:textId="5CFC07D8" w:rsidR="00281490" w:rsidRPr="00EF7F3D" w:rsidRDefault="00281490" w:rsidP="00281490">
      <w:pPr>
        <w:tabs>
          <w:tab w:val="left" w:pos="709"/>
        </w:tabs>
        <w:spacing w:after="0" w:line="276" w:lineRule="auto"/>
        <w:ind w:left="709" w:hanging="283"/>
        <w:contextualSpacing/>
        <w:jc w:val="both"/>
        <w:rPr>
          <w:rFonts w:ascii="Calibri" w:eastAsia="Times New Roman" w:hAnsi="Calibri" w:cs="Times New Roman"/>
          <w:lang w:val="x-none" w:eastAsia="x-none"/>
        </w:rPr>
      </w:pPr>
      <w:r>
        <w:rPr>
          <w:rFonts w:ascii="Calibri" w:eastAsia="Times New Roman" w:hAnsi="Calibri" w:cs="Times New Roman"/>
          <w:lang w:eastAsia="x-none"/>
        </w:rPr>
        <w:tab/>
      </w:r>
      <w:r w:rsidRPr="00887D76">
        <w:rPr>
          <w:rFonts w:ascii="Calibri" w:hAnsi="Calibri"/>
          <w:b/>
          <w:bCs/>
          <w:color w:val="000000"/>
        </w:rPr>
        <w:t xml:space="preserve">Zamawiający zastrzega, że wszelkie materiały przekazywane przez Wykonawcę do weryfikacji </w:t>
      </w:r>
      <w:r>
        <w:rPr>
          <w:rFonts w:ascii="Calibri" w:hAnsi="Calibri"/>
          <w:b/>
          <w:bCs/>
          <w:color w:val="000000"/>
        </w:rPr>
        <w:br/>
      </w:r>
      <w:r w:rsidRPr="00887D76">
        <w:rPr>
          <w:rFonts w:ascii="Calibri" w:hAnsi="Calibri"/>
          <w:b/>
          <w:bCs/>
          <w:color w:val="000000"/>
        </w:rPr>
        <w:t>i uzgodnień powinny być przedkładane w formie pisemnej i elektronicznej.</w:t>
      </w:r>
    </w:p>
    <w:p w14:paraId="32D413EA" w14:textId="77777777" w:rsidR="0080502F" w:rsidRPr="0080502F" w:rsidRDefault="0080502F" w:rsidP="0080502F">
      <w:pPr>
        <w:numPr>
          <w:ilvl w:val="0"/>
          <w:numId w:val="8"/>
        </w:numPr>
        <w:tabs>
          <w:tab w:val="left" w:pos="0"/>
        </w:tabs>
        <w:spacing w:after="0" w:line="276" w:lineRule="auto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Wykonawca zobowiązany jest na bieżąco informować Zamawiającego o przeprowadzanych uzgodnieniach;</w:t>
      </w:r>
    </w:p>
    <w:p w14:paraId="0D0CBEAB" w14:textId="77777777" w:rsidR="0080502F" w:rsidRPr="0080502F" w:rsidRDefault="0080502F" w:rsidP="0080502F">
      <w:pPr>
        <w:numPr>
          <w:ilvl w:val="0"/>
          <w:numId w:val="8"/>
        </w:numPr>
        <w:tabs>
          <w:tab w:val="left" w:pos="0"/>
        </w:tabs>
        <w:spacing w:after="0" w:line="276" w:lineRule="auto"/>
        <w:ind w:left="714" w:hanging="357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 xml:space="preserve">Wykonawca zobowiązany jest do niezwłocznego sygnalizowania Zamawiającemu o zaistnieniu istotnych problemów, których Wykonawca, mimo dołożenia należytej staranności nie będzie </w:t>
      </w:r>
      <w:r w:rsidRPr="0080502F">
        <w:rPr>
          <w:rFonts w:ascii="Calibri" w:eastAsia="Times New Roman" w:hAnsi="Calibri" w:cs="Times New Roman"/>
          <w:lang w:eastAsia="pl-PL"/>
        </w:rPr>
        <w:br/>
        <w:t>w stanie rozwiązać we własnym zakresie;</w:t>
      </w:r>
    </w:p>
    <w:p w14:paraId="3CFB649D" w14:textId="77777777" w:rsidR="0080502F" w:rsidRPr="0080502F" w:rsidRDefault="0080502F" w:rsidP="0080502F">
      <w:pPr>
        <w:numPr>
          <w:ilvl w:val="0"/>
          <w:numId w:val="8"/>
        </w:numPr>
        <w:tabs>
          <w:tab w:val="left" w:pos="0"/>
        </w:tabs>
        <w:spacing w:after="0" w:line="276" w:lineRule="auto"/>
        <w:ind w:left="714" w:hanging="357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Wykonawca udzieli wyjaśnień na zapytania dotyczące dokumentacji projektowej w czasie prowadzonej przez Zamawiającego procedury przetargowej na wykonanie robót;</w:t>
      </w:r>
    </w:p>
    <w:p w14:paraId="134FA13F" w14:textId="76688B68" w:rsidR="0080502F" w:rsidRPr="0080502F" w:rsidRDefault="0080502F" w:rsidP="0080502F">
      <w:pPr>
        <w:numPr>
          <w:ilvl w:val="0"/>
          <w:numId w:val="8"/>
        </w:numPr>
        <w:tabs>
          <w:tab w:val="left" w:pos="0"/>
        </w:tabs>
        <w:spacing w:after="0" w:line="276" w:lineRule="auto"/>
        <w:ind w:left="714" w:hanging="357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Wykonawca zobowiązany jest do uzyskania i przekazania Zamawiającemu wszelkich</w:t>
      </w:r>
      <w:r w:rsidR="003335C7">
        <w:rPr>
          <w:rFonts w:ascii="Calibri" w:eastAsia="Times New Roman" w:hAnsi="Calibri" w:cs="Times New Roman"/>
          <w:lang w:eastAsia="pl-PL"/>
        </w:rPr>
        <w:t xml:space="preserve"> decyzji,</w:t>
      </w:r>
      <w:r w:rsidRPr="0080502F">
        <w:rPr>
          <w:rFonts w:ascii="Calibri" w:eastAsia="Times New Roman" w:hAnsi="Calibri" w:cs="Times New Roman"/>
          <w:lang w:eastAsia="pl-PL"/>
        </w:rPr>
        <w:t xml:space="preserve"> opinii, uzgodnień, akceptacji i zatwierdzeń wynikających z postanowień obowiązujących przepisów prawnych i wymagań Zamawiającego;</w:t>
      </w:r>
    </w:p>
    <w:p w14:paraId="70E9A8ED" w14:textId="77777777" w:rsidR="0080502F" w:rsidRPr="0080502F" w:rsidRDefault="0080502F" w:rsidP="0080502F">
      <w:pPr>
        <w:numPr>
          <w:ilvl w:val="0"/>
          <w:numId w:val="8"/>
        </w:numPr>
        <w:tabs>
          <w:tab w:val="left" w:pos="0"/>
        </w:tabs>
        <w:spacing w:after="0" w:line="276" w:lineRule="auto"/>
        <w:ind w:left="714" w:hanging="357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Wykonawca zastosuje w projekcie wyłącznie materiały i urządzenia odpowiadające wymogom dla wyrobów dopuszczonych do obrotu i stosowania w budownictwie zgodnie z ustawą  Prawo  Budowlane i przepisami wykonawczymi do ustawy. Wyroby zaliczane do grupy jednostkowego stosowania w budownictwie będą mogły być zastosowane w dokumentacji projektowej po uzyskaniu akceptacji Zamawiającego;</w:t>
      </w:r>
    </w:p>
    <w:p w14:paraId="4F029165" w14:textId="1DD5FA40" w:rsidR="0080502F" w:rsidRPr="0091289B" w:rsidRDefault="0080502F" w:rsidP="0080502F">
      <w:pPr>
        <w:numPr>
          <w:ilvl w:val="0"/>
          <w:numId w:val="8"/>
        </w:numPr>
        <w:tabs>
          <w:tab w:val="left" w:pos="0"/>
        </w:tabs>
        <w:spacing w:after="0" w:line="276" w:lineRule="auto"/>
        <w:ind w:left="714" w:hanging="357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91289B">
        <w:rPr>
          <w:rFonts w:ascii="Calibri" w:eastAsia="Times New Roman" w:hAnsi="Calibri" w:cs="Times New Roman"/>
          <w:lang w:eastAsia="pl-PL"/>
        </w:rPr>
        <w:t>Wykonawca zaopatrzy dokumentację s</w:t>
      </w:r>
      <w:r w:rsidR="003A7BCA" w:rsidRPr="0091289B">
        <w:rPr>
          <w:rFonts w:ascii="Calibri" w:eastAsia="Times New Roman" w:hAnsi="Calibri" w:cs="Times New Roman"/>
          <w:lang w:eastAsia="pl-PL"/>
        </w:rPr>
        <w:t>tanowiącą</w:t>
      </w:r>
      <w:r w:rsidRPr="0091289B">
        <w:rPr>
          <w:rFonts w:ascii="Calibri" w:eastAsia="Times New Roman" w:hAnsi="Calibri" w:cs="Times New Roman"/>
          <w:lang w:eastAsia="pl-PL"/>
        </w:rPr>
        <w:t xml:space="preserve"> przedmiot zamówienia w następujące załączniki:</w:t>
      </w:r>
    </w:p>
    <w:p w14:paraId="3090AEED" w14:textId="77777777" w:rsidR="0080502F" w:rsidRPr="0080502F" w:rsidRDefault="0080502F" w:rsidP="00F3554D">
      <w:pPr>
        <w:numPr>
          <w:ilvl w:val="0"/>
          <w:numId w:val="27"/>
        </w:numPr>
        <w:tabs>
          <w:tab w:val="left" w:pos="651"/>
        </w:tabs>
        <w:spacing w:after="0" w:line="276" w:lineRule="auto"/>
        <w:ind w:left="1134" w:hanging="425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wykaz opracowań,</w:t>
      </w:r>
    </w:p>
    <w:p w14:paraId="39938EC4" w14:textId="77777777" w:rsidR="0080502F" w:rsidRPr="0080502F" w:rsidRDefault="0080502F" w:rsidP="00F3554D">
      <w:pPr>
        <w:numPr>
          <w:ilvl w:val="0"/>
          <w:numId w:val="27"/>
        </w:numPr>
        <w:tabs>
          <w:tab w:val="left" w:pos="651"/>
        </w:tabs>
        <w:spacing w:after="0" w:line="276" w:lineRule="auto"/>
        <w:ind w:left="1134" w:hanging="425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lastRenderedPageBreak/>
        <w:t>protokoły z uzgodnień przeprowadzanych w trakcie realizacji przedmiotu zamówienia,</w:t>
      </w:r>
    </w:p>
    <w:p w14:paraId="560159DB" w14:textId="66572FEE" w:rsidR="0080502F" w:rsidRPr="00B63B0D" w:rsidRDefault="0080502F" w:rsidP="00F3554D">
      <w:pPr>
        <w:numPr>
          <w:ilvl w:val="0"/>
          <w:numId w:val="27"/>
        </w:numPr>
        <w:tabs>
          <w:tab w:val="left" w:pos="651"/>
        </w:tabs>
        <w:spacing w:after="0" w:line="276" w:lineRule="auto"/>
        <w:ind w:left="1134" w:hanging="425"/>
        <w:jc w:val="both"/>
        <w:rPr>
          <w:rFonts w:ascii="Calibri" w:eastAsia="Times New Roman" w:hAnsi="Calibri" w:cs="Times New Roman"/>
          <w:lang w:eastAsia="pl-PL"/>
        </w:rPr>
      </w:pPr>
      <w:bookmarkStart w:id="0" w:name="_Hlk106006654"/>
      <w:r w:rsidRPr="0080502F">
        <w:rPr>
          <w:rFonts w:ascii="Calibri" w:eastAsia="Times New Roman" w:hAnsi="Calibri" w:cs="Times New Roman"/>
          <w:lang w:eastAsia="pl-PL"/>
        </w:rPr>
        <w:t>pisemne oświadczenie Wykonawcy, że jest ona wykonana zgodnie z umową</w:t>
      </w:r>
      <w:r w:rsidR="00B63B0D">
        <w:rPr>
          <w:rFonts w:ascii="Calibri" w:eastAsia="Times New Roman" w:hAnsi="Calibri" w:cs="Times New Roman"/>
          <w:lang w:eastAsia="pl-PL"/>
        </w:rPr>
        <w:t xml:space="preserve">, zgodnie </w:t>
      </w:r>
      <w:r w:rsidR="00B63B0D">
        <w:rPr>
          <w:rFonts w:ascii="Calibri" w:eastAsia="Times New Roman" w:hAnsi="Calibri" w:cs="Times New Roman"/>
          <w:lang w:eastAsia="pl-PL"/>
        </w:rPr>
        <w:br/>
        <w:t xml:space="preserve">z obowiązującymi przepisami i zasadami wiedzy technicznej oraz </w:t>
      </w:r>
      <w:r w:rsidRPr="00B63B0D">
        <w:rPr>
          <w:rFonts w:ascii="Calibri" w:eastAsia="Times New Roman" w:hAnsi="Calibri" w:cs="Times New Roman"/>
          <w:lang w:eastAsia="pl-PL"/>
        </w:rPr>
        <w:t>wydana zostaje w stanie kompletnym z punktu widzenia celu, któremu ma służyć,</w:t>
      </w:r>
      <w:r w:rsidR="00B63B0D">
        <w:rPr>
          <w:rFonts w:ascii="Calibri" w:eastAsia="Times New Roman" w:hAnsi="Calibri" w:cs="Times New Roman"/>
          <w:lang w:eastAsia="pl-PL"/>
        </w:rPr>
        <w:t xml:space="preserve"> a także, że jest wolna od wad,</w:t>
      </w:r>
    </w:p>
    <w:bookmarkEnd w:id="0"/>
    <w:p w14:paraId="7488985C" w14:textId="77C0159B" w:rsidR="006E0E0C" w:rsidRDefault="0080502F" w:rsidP="00F3554D">
      <w:pPr>
        <w:numPr>
          <w:ilvl w:val="0"/>
          <w:numId w:val="27"/>
        </w:numPr>
        <w:tabs>
          <w:tab w:val="left" w:pos="651"/>
        </w:tabs>
        <w:spacing w:after="0" w:line="276" w:lineRule="auto"/>
        <w:ind w:left="1134" w:hanging="425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 xml:space="preserve">dokument gwarancji co do należytej jakości wykonanej dokumentacji projektowej </w:t>
      </w:r>
      <w:r w:rsidRPr="003A7BCA">
        <w:rPr>
          <w:rFonts w:ascii="Calibri" w:eastAsia="Times New Roman" w:hAnsi="Calibri" w:cs="Times New Roman"/>
          <w:b/>
          <w:lang w:eastAsia="pl-PL"/>
        </w:rPr>
        <w:t xml:space="preserve">na okres </w:t>
      </w:r>
      <w:r w:rsidR="00271E95">
        <w:rPr>
          <w:rFonts w:ascii="Calibri" w:eastAsia="Times New Roman" w:hAnsi="Calibri" w:cs="Times New Roman"/>
          <w:b/>
          <w:lang w:eastAsia="pl-PL"/>
        </w:rPr>
        <w:t>24</w:t>
      </w:r>
      <w:r w:rsidR="00424912">
        <w:rPr>
          <w:rFonts w:ascii="Calibri" w:eastAsia="Times New Roman" w:hAnsi="Calibri" w:cs="Times New Roman"/>
          <w:b/>
          <w:lang w:eastAsia="pl-PL"/>
        </w:rPr>
        <w:t xml:space="preserve"> miesięcy</w:t>
      </w:r>
      <w:r w:rsidRPr="0080502F">
        <w:rPr>
          <w:rFonts w:ascii="Calibri" w:eastAsia="Times New Roman" w:hAnsi="Calibri" w:cs="Times New Roman"/>
          <w:lang w:eastAsia="pl-PL"/>
        </w:rPr>
        <w:t>, licząc od odbioru dokumentacji;</w:t>
      </w:r>
    </w:p>
    <w:p w14:paraId="097097B6" w14:textId="5EA781E3" w:rsidR="004C3A64" w:rsidRPr="00EE244E" w:rsidRDefault="006E0E0C" w:rsidP="004C3A64">
      <w:pPr>
        <w:numPr>
          <w:ilvl w:val="0"/>
          <w:numId w:val="27"/>
        </w:numPr>
        <w:tabs>
          <w:tab w:val="left" w:pos="651"/>
        </w:tabs>
        <w:spacing w:after="0" w:line="276" w:lineRule="auto"/>
        <w:ind w:left="1134" w:hanging="425"/>
        <w:jc w:val="both"/>
        <w:rPr>
          <w:rFonts w:ascii="Calibri" w:eastAsia="Times New Roman" w:hAnsi="Calibri" w:cs="Times New Roman"/>
          <w:lang w:eastAsia="pl-PL"/>
        </w:rPr>
      </w:pPr>
      <w:r w:rsidRPr="00EE244E">
        <w:rPr>
          <w:rFonts w:ascii="Calibri" w:eastAsia="Times New Roman" w:hAnsi="Calibri" w:cs="Times New Roman"/>
          <w:lang w:eastAsia="pl-PL"/>
        </w:rPr>
        <w:t>uzyskane decyzje</w:t>
      </w:r>
      <w:r w:rsidR="003335C7">
        <w:rPr>
          <w:rFonts w:ascii="Calibri" w:eastAsia="Times New Roman" w:hAnsi="Calibri" w:cs="Times New Roman"/>
          <w:lang w:eastAsia="pl-PL"/>
        </w:rPr>
        <w:t>, w szczególności</w:t>
      </w:r>
      <w:r w:rsidRPr="00EE244E">
        <w:rPr>
          <w:rFonts w:ascii="Calibri" w:eastAsia="Times New Roman" w:hAnsi="Calibri" w:cs="Times New Roman"/>
          <w:lang w:eastAsia="pl-PL"/>
        </w:rPr>
        <w:t>:</w:t>
      </w:r>
    </w:p>
    <w:p w14:paraId="53BB45EB" w14:textId="7F19A774" w:rsidR="006E0E0C" w:rsidRDefault="006E0E0C" w:rsidP="00F3554D">
      <w:pPr>
        <w:numPr>
          <w:ilvl w:val="0"/>
          <w:numId w:val="44"/>
        </w:numPr>
        <w:spacing w:after="0" w:line="276" w:lineRule="auto"/>
        <w:contextualSpacing/>
        <w:jc w:val="both"/>
        <w:rPr>
          <w:rFonts w:ascii="Calibri" w:eastAsia="Times New Roman" w:hAnsi="Calibri" w:cs="Times New Roman"/>
          <w:b/>
          <w:bCs/>
          <w:lang w:eastAsia="pl-PL"/>
        </w:rPr>
      </w:pPr>
      <w:r w:rsidRPr="00EE244E">
        <w:rPr>
          <w:rFonts w:ascii="Calibri" w:eastAsia="Times New Roman" w:hAnsi="Calibri" w:cs="Times New Roman"/>
          <w:b/>
          <w:bCs/>
          <w:lang w:eastAsia="pl-PL"/>
        </w:rPr>
        <w:t>decyzję wodnoprawną</w:t>
      </w:r>
      <w:r w:rsidR="00356BC6">
        <w:rPr>
          <w:rFonts w:ascii="Calibri" w:eastAsia="Times New Roman" w:hAnsi="Calibri" w:cs="Times New Roman"/>
          <w:b/>
          <w:bCs/>
          <w:lang w:eastAsia="pl-PL"/>
        </w:rPr>
        <w:t xml:space="preserve"> (jeśli jest wymagana)</w:t>
      </w:r>
      <w:r w:rsidRPr="00EE244E">
        <w:rPr>
          <w:rFonts w:ascii="Calibri" w:eastAsia="Times New Roman" w:hAnsi="Calibri" w:cs="Times New Roman"/>
          <w:b/>
          <w:bCs/>
          <w:lang w:eastAsia="pl-PL"/>
        </w:rPr>
        <w:t>,</w:t>
      </w:r>
    </w:p>
    <w:p w14:paraId="329F719F" w14:textId="54B0FC9B" w:rsidR="006F19D0" w:rsidRPr="00EE244E" w:rsidRDefault="006F19D0" w:rsidP="00F3554D">
      <w:pPr>
        <w:numPr>
          <w:ilvl w:val="0"/>
          <w:numId w:val="44"/>
        </w:numPr>
        <w:spacing w:after="0" w:line="276" w:lineRule="auto"/>
        <w:contextualSpacing/>
        <w:jc w:val="both"/>
        <w:rPr>
          <w:rFonts w:ascii="Calibri" w:eastAsia="Times New Roman" w:hAnsi="Calibri" w:cs="Times New Roman"/>
          <w:b/>
          <w:bCs/>
          <w:lang w:eastAsia="pl-PL"/>
        </w:rPr>
      </w:pPr>
      <w:r>
        <w:rPr>
          <w:rFonts w:ascii="Calibri" w:eastAsia="Times New Roman" w:hAnsi="Calibri" w:cs="Times New Roman"/>
          <w:b/>
          <w:bCs/>
          <w:lang w:eastAsia="pl-PL"/>
        </w:rPr>
        <w:t>decyzję na wycinkę drzew lub krzewów (jeśli jest wymagana)</w:t>
      </w:r>
      <w:r w:rsidR="001F78FA">
        <w:rPr>
          <w:rFonts w:ascii="Calibri" w:eastAsia="Times New Roman" w:hAnsi="Calibri" w:cs="Times New Roman"/>
          <w:b/>
          <w:bCs/>
          <w:lang w:eastAsia="pl-PL"/>
        </w:rPr>
        <w:t>,</w:t>
      </w:r>
    </w:p>
    <w:p w14:paraId="527619E4" w14:textId="095E6876" w:rsidR="006E0E0C" w:rsidRPr="00EE244E" w:rsidRDefault="006E0E0C" w:rsidP="00F3554D">
      <w:pPr>
        <w:numPr>
          <w:ilvl w:val="0"/>
          <w:numId w:val="44"/>
        </w:numPr>
        <w:spacing w:after="0" w:line="276" w:lineRule="auto"/>
        <w:contextualSpacing/>
        <w:jc w:val="both"/>
        <w:rPr>
          <w:rFonts w:ascii="Calibri" w:eastAsia="Times New Roman" w:hAnsi="Calibri" w:cs="Times New Roman"/>
          <w:b/>
          <w:bCs/>
          <w:lang w:eastAsia="pl-PL"/>
        </w:rPr>
      </w:pPr>
      <w:r w:rsidRPr="00EE244E">
        <w:rPr>
          <w:rFonts w:ascii="Calibri" w:eastAsia="Times New Roman" w:hAnsi="Calibri" w:cs="Times New Roman"/>
          <w:b/>
          <w:bCs/>
          <w:lang w:eastAsia="pl-PL"/>
        </w:rPr>
        <w:t>pozwolenie na budowę drogi z odwodnieniem pasa drogowego</w:t>
      </w:r>
      <w:r w:rsidR="00366E7E" w:rsidRPr="00EE244E">
        <w:rPr>
          <w:rFonts w:ascii="Calibri" w:eastAsia="Times New Roman" w:hAnsi="Calibri" w:cs="Times New Roman"/>
          <w:b/>
          <w:bCs/>
          <w:lang w:eastAsia="pl-PL"/>
        </w:rPr>
        <w:t>/</w:t>
      </w:r>
      <w:r w:rsidR="00366E7E" w:rsidRPr="00EE244E">
        <w:rPr>
          <w:rFonts w:ascii="Calibri" w:eastAsia="Calibri" w:hAnsi="Calibri"/>
          <w:b/>
          <w:bCs/>
        </w:rPr>
        <w:t xml:space="preserve">zaświadczenie </w:t>
      </w:r>
      <w:r w:rsidR="000F7916" w:rsidRPr="00EE244E">
        <w:rPr>
          <w:rFonts w:ascii="Calibri" w:eastAsia="Calibri" w:hAnsi="Calibri"/>
          <w:b/>
          <w:bCs/>
        </w:rPr>
        <w:br/>
      </w:r>
      <w:r w:rsidR="00366E7E" w:rsidRPr="00EE244E">
        <w:rPr>
          <w:rFonts w:ascii="Calibri" w:eastAsia="Calibri" w:hAnsi="Calibri"/>
          <w:b/>
          <w:bCs/>
        </w:rPr>
        <w:t>o braku sprzeciwu wobec zamiaru wykonania robót budowlanych</w:t>
      </w:r>
      <w:r w:rsidR="000F7916" w:rsidRPr="00EE244E">
        <w:rPr>
          <w:rFonts w:ascii="Calibri" w:eastAsia="Calibri" w:hAnsi="Calibri"/>
          <w:b/>
          <w:bCs/>
        </w:rPr>
        <w:t xml:space="preserve"> nie wymagających pozwolenia na budowę</w:t>
      </w:r>
      <w:r w:rsidR="00366E7E" w:rsidRPr="00EE244E">
        <w:rPr>
          <w:rFonts w:ascii="Calibri" w:eastAsia="Calibri" w:hAnsi="Calibri"/>
          <w:b/>
          <w:bCs/>
        </w:rPr>
        <w:t>,</w:t>
      </w:r>
    </w:p>
    <w:p w14:paraId="3DDDEA85" w14:textId="69987594" w:rsidR="006E0E0C" w:rsidRPr="007032B5" w:rsidRDefault="006E0E0C" w:rsidP="00F3554D">
      <w:pPr>
        <w:numPr>
          <w:ilvl w:val="0"/>
          <w:numId w:val="44"/>
        </w:numPr>
        <w:spacing w:after="0" w:line="276" w:lineRule="auto"/>
        <w:contextualSpacing/>
        <w:jc w:val="both"/>
        <w:rPr>
          <w:rFonts w:ascii="Calibri" w:eastAsia="Times New Roman" w:hAnsi="Calibri" w:cs="Times New Roman"/>
          <w:b/>
          <w:bCs/>
          <w:sz w:val="18"/>
          <w:szCs w:val="18"/>
          <w:lang w:eastAsia="pl-PL"/>
        </w:rPr>
      </w:pPr>
      <w:r w:rsidRPr="00EE244E">
        <w:rPr>
          <w:rFonts w:ascii="Calibri" w:eastAsia="Times New Roman" w:hAnsi="Calibri" w:cs="Times New Roman"/>
          <w:b/>
          <w:bCs/>
          <w:lang w:eastAsia="pl-PL"/>
        </w:rPr>
        <w:t>decyzję archeologiczną</w:t>
      </w:r>
      <w:r w:rsidR="00356BC6">
        <w:rPr>
          <w:rFonts w:ascii="Calibri" w:eastAsia="Times New Roman" w:hAnsi="Calibri" w:cs="Times New Roman"/>
          <w:b/>
          <w:bCs/>
          <w:lang w:eastAsia="pl-PL"/>
        </w:rPr>
        <w:t xml:space="preserve"> (jeśli jest wymagana)</w:t>
      </w:r>
      <w:r w:rsidRPr="00EE244E">
        <w:rPr>
          <w:rFonts w:ascii="Calibri" w:eastAsia="Calibri" w:hAnsi="Calibri" w:cs="Times New Roman"/>
          <w:b/>
          <w:bCs/>
          <w:sz w:val="18"/>
          <w:szCs w:val="18"/>
        </w:rPr>
        <w:t>;</w:t>
      </w:r>
    </w:p>
    <w:p w14:paraId="414EA7A4" w14:textId="2233E368" w:rsidR="00A52CDE" w:rsidRPr="00EE244E" w:rsidRDefault="00A52CDE" w:rsidP="00F3554D">
      <w:pPr>
        <w:numPr>
          <w:ilvl w:val="0"/>
          <w:numId w:val="44"/>
        </w:numPr>
        <w:spacing w:after="0" w:line="276" w:lineRule="auto"/>
        <w:contextualSpacing/>
        <w:jc w:val="both"/>
        <w:rPr>
          <w:rFonts w:ascii="Calibri" w:eastAsia="Times New Roman" w:hAnsi="Calibri" w:cs="Times New Roman"/>
          <w:b/>
          <w:bCs/>
          <w:sz w:val="18"/>
          <w:szCs w:val="18"/>
          <w:lang w:eastAsia="pl-PL"/>
        </w:rPr>
      </w:pPr>
      <w:r>
        <w:rPr>
          <w:rFonts w:ascii="Calibri" w:eastAsia="Times New Roman" w:hAnsi="Calibri" w:cs="Times New Roman"/>
          <w:b/>
          <w:bCs/>
          <w:lang w:eastAsia="pl-PL"/>
        </w:rPr>
        <w:t>inne decyzje wymagane przepisami prawa</w:t>
      </w:r>
    </w:p>
    <w:p w14:paraId="2EFB992D" w14:textId="77777777" w:rsidR="0080502F" w:rsidRPr="0080502F" w:rsidRDefault="0080502F" w:rsidP="006E0E0C">
      <w:pPr>
        <w:numPr>
          <w:ilvl w:val="0"/>
          <w:numId w:val="8"/>
        </w:numPr>
        <w:tabs>
          <w:tab w:val="left" w:pos="0"/>
        </w:tabs>
        <w:spacing w:after="0" w:line="276" w:lineRule="auto"/>
        <w:ind w:left="714" w:hanging="357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Wykonawca zachowa dyskrecję i nie udostępni osobom trzecim kosztorysów inwestorskich;</w:t>
      </w:r>
    </w:p>
    <w:p w14:paraId="053021A7" w14:textId="0F6FBCC8" w:rsidR="0080502F" w:rsidRPr="0080502F" w:rsidRDefault="0080502F" w:rsidP="0080502F">
      <w:pPr>
        <w:numPr>
          <w:ilvl w:val="0"/>
          <w:numId w:val="8"/>
        </w:numPr>
        <w:tabs>
          <w:tab w:val="left" w:pos="0"/>
        </w:tabs>
        <w:spacing w:after="0" w:line="276" w:lineRule="auto"/>
        <w:ind w:left="714" w:hanging="357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w okresie trwania gwarancji na wykonaną dokumentację projektową, w przypadku wystąpienia takiej konieczności, Wykonawca dokona przeszacowania kosztorysów inwestorskich</w:t>
      </w:r>
      <w:r w:rsidR="009F2292">
        <w:rPr>
          <w:rFonts w:ascii="Calibri" w:eastAsia="Times New Roman" w:hAnsi="Calibri" w:cs="Times New Roman"/>
          <w:lang w:eastAsia="pl-PL"/>
        </w:rPr>
        <w:t xml:space="preserve"> </w:t>
      </w:r>
      <w:r w:rsidRPr="0080502F">
        <w:rPr>
          <w:rFonts w:ascii="Calibri" w:eastAsia="Times New Roman" w:hAnsi="Calibri" w:cs="Times New Roman"/>
          <w:lang w:eastAsia="pl-PL"/>
        </w:rPr>
        <w:t xml:space="preserve">(maksymalnie dwukrotnie) na ceny </w:t>
      </w:r>
      <w:r w:rsidRPr="00C81B56">
        <w:rPr>
          <w:rFonts w:ascii="Calibri" w:eastAsia="Times New Roman" w:hAnsi="Calibri" w:cs="Times New Roman"/>
          <w:lang w:eastAsia="pl-PL"/>
        </w:rPr>
        <w:t>obowiązujące</w:t>
      </w:r>
      <w:r w:rsidR="009C68B9" w:rsidRPr="00C81B56">
        <w:rPr>
          <w:rFonts w:ascii="Calibri" w:hAnsi="Calibri"/>
          <w:sz w:val="18"/>
          <w:szCs w:val="18"/>
        </w:rPr>
        <w:t xml:space="preserve"> </w:t>
      </w:r>
      <w:r w:rsidR="009C68B9" w:rsidRPr="00EE244E">
        <w:rPr>
          <w:rFonts w:ascii="Calibri" w:hAnsi="Calibri"/>
        </w:rPr>
        <w:t>bądź dokona korekty przedmiarów (jeśli konieczne będzie zmniejszenie zakresu rzeczowego)</w:t>
      </w:r>
      <w:r w:rsidRPr="00EE244E">
        <w:rPr>
          <w:rFonts w:ascii="Calibri" w:eastAsia="Times New Roman" w:hAnsi="Calibri" w:cs="Times New Roman"/>
          <w:lang w:eastAsia="pl-PL"/>
        </w:rPr>
        <w:t>,</w:t>
      </w:r>
      <w:r w:rsidRPr="00C81B56">
        <w:rPr>
          <w:rFonts w:ascii="Calibri" w:eastAsia="Times New Roman" w:hAnsi="Calibri" w:cs="Times New Roman"/>
          <w:color w:val="FF0000"/>
          <w:lang w:eastAsia="pl-PL"/>
        </w:rPr>
        <w:t xml:space="preserve"> </w:t>
      </w:r>
      <w:r w:rsidRPr="0080502F">
        <w:rPr>
          <w:rFonts w:ascii="Calibri" w:eastAsia="Times New Roman" w:hAnsi="Calibri" w:cs="Times New Roman"/>
          <w:lang w:eastAsia="pl-PL"/>
        </w:rPr>
        <w:t>bez pobierania dodatkowego wynagrodzenia, w terminie wyznaczonym przez Zamawiającego;</w:t>
      </w:r>
    </w:p>
    <w:p w14:paraId="4A78C466" w14:textId="77777777" w:rsidR="0080502F" w:rsidRPr="0080502F" w:rsidRDefault="0080502F" w:rsidP="0080502F">
      <w:pPr>
        <w:numPr>
          <w:ilvl w:val="0"/>
          <w:numId w:val="2"/>
        </w:numPr>
        <w:tabs>
          <w:tab w:val="left" w:pos="426"/>
        </w:tabs>
        <w:spacing w:after="0" w:line="276" w:lineRule="auto"/>
        <w:ind w:hanging="720"/>
        <w:jc w:val="both"/>
        <w:rPr>
          <w:rFonts w:ascii="Calibri" w:eastAsia="Times New Roman" w:hAnsi="Calibri" w:cs="Times New Roman"/>
          <w:b/>
          <w:bCs/>
          <w:color w:val="000000"/>
          <w:u w:val="single"/>
          <w:lang w:eastAsia="pl-PL"/>
        </w:rPr>
      </w:pPr>
      <w:r w:rsidRPr="0080502F">
        <w:rPr>
          <w:rFonts w:ascii="Calibri" w:eastAsia="Times New Roman" w:hAnsi="Calibri" w:cs="Times New Roman"/>
          <w:b/>
          <w:bCs/>
          <w:color w:val="000000"/>
          <w:u w:val="single"/>
          <w:lang w:eastAsia="pl-PL"/>
        </w:rPr>
        <w:t>Obowiązki Zamawiającego:</w:t>
      </w:r>
    </w:p>
    <w:p w14:paraId="16135E51" w14:textId="214ED867" w:rsidR="0080502F" w:rsidRPr="0080502F" w:rsidRDefault="0080502F" w:rsidP="007032B5">
      <w:pPr>
        <w:tabs>
          <w:tab w:val="left" w:pos="284"/>
          <w:tab w:val="num" w:pos="1440"/>
        </w:tabs>
        <w:spacing w:after="0" w:line="276" w:lineRule="auto"/>
        <w:ind w:left="1080"/>
        <w:jc w:val="both"/>
        <w:rPr>
          <w:rFonts w:ascii="Calibri" w:eastAsia="Times New Roman" w:hAnsi="Calibri" w:cs="Times New Roman"/>
          <w:lang w:eastAsia="pl-PL"/>
        </w:rPr>
      </w:pPr>
    </w:p>
    <w:p w14:paraId="0015F410" w14:textId="77777777" w:rsidR="0080502F" w:rsidRPr="0080502F" w:rsidRDefault="0080502F" w:rsidP="0080502F">
      <w:pPr>
        <w:numPr>
          <w:ilvl w:val="1"/>
          <w:numId w:val="2"/>
        </w:numPr>
        <w:tabs>
          <w:tab w:val="left" w:pos="284"/>
          <w:tab w:val="num" w:pos="709"/>
        </w:tabs>
        <w:spacing w:after="0" w:line="276" w:lineRule="auto"/>
        <w:ind w:left="709" w:hanging="425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Zamawiający przekaże Wykonawcy współrzędne linii rozgraniczających pasów drogowych;</w:t>
      </w:r>
    </w:p>
    <w:p w14:paraId="6540CAD9" w14:textId="77777777" w:rsidR="0080502F" w:rsidRPr="0080502F" w:rsidRDefault="0080502F" w:rsidP="0080502F">
      <w:pPr>
        <w:numPr>
          <w:ilvl w:val="1"/>
          <w:numId w:val="2"/>
        </w:numPr>
        <w:tabs>
          <w:tab w:val="left" w:pos="284"/>
          <w:tab w:val="num" w:pos="709"/>
        </w:tabs>
        <w:spacing w:after="0" w:line="276" w:lineRule="auto"/>
        <w:ind w:left="709" w:hanging="425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 xml:space="preserve">Zamawiający zobowiązuje się do udzielania Wykonawcy odpowiedzi na formalne pisemne wystąpienie w terminie </w:t>
      </w:r>
      <w:r w:rsidRPr="0080502F">
        <w:rPr>
          <w:rFonts w:ascii="Calibri" w:eastAsia="Times New Roman" w:hAnsi="Calibri" w:cs="Times New Roman"/>
          <w:bCs/>
          <w:lang w:eastAsia="pl-PL"/>
        </w:rPr>
        <w:t>5 dni</w:t>
      </w:r>
      <w:r w:rsidRPr="0080502F">
        <w:rPr>
          <w:rFonts w:ascii="Calibri" w:eastAsia="Times New Roman" w:hAnsi="Calibri" w:cs="Times New Roman"/>
          <w:lang w:eastAsia="pl-PL"/>
        </w:rPr>
        <w:t xml:space="preserve"> roboczych liczonych od dnia otrzymania wystąpienia;</w:t>
      </w:r>
    </w:p>
    <w:p w14:paraId="01B2DA27" w14:textId="77777777" w:rsidR="0080502F" w:rsidRPr="0080502F" w:rsidRDefault="0080502F" w:rsidP="0080502F">
      <w:pPr>
        <w:numPr>
          <w:ilvl w:val="1"/>
          <w:numId w:val="2"/>
        </w:numPr>
        <w:tabs>
          <w:tab w:val="left" w:pos="284"/>
          <w:tab w:val="num" w:pos="709"/>
        </w:tabs>
        <w:spacing w:after="0" w:line="276" w:lineRule="auto"/>
        <w:ind w:left="709" w:hanging="425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Zamawiający zastrzega sobie prawo do kontroli zaawansowania prac nad realizacją zamówienia;</w:t>
      </w:r>
    </w:p>
    <w:p w14:paraId="2A5F4301" w14:textId="0F8D6203" w:rsidR="0080502F" w:rsidRPr="00783BFD" w:rsidRDefault="0080502F" w:rsidP="00783BFD">
      <w:pPr>
        <w:numPr>
          <w:ilvl w:val="1"/>
          <w:numId w:val="2"/>
        </w:numPr>
        <w:tabs>
          <w:tab w:val="left" w:pos="284"/>
          <w:tab w:val="num" w:pos="709"/>
        </w:tabs>
        <w:spacing w:after="0" w:line="276" w:lineRule="auto"/>
        <w:ind w:left="709" w:hanging="425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Zamawiający zobowiązuje się do współdziałania w celu zrealizowania przedmiotu umowy spełniającego cele określone w umowie.</w:t>
      </w:r>
    </w:p>
    <w:p w14:paraId="239A55C8" w14:textId="77777777" w:rsidR="0080502F" w:rsidRPr="0080502F" w:rsidRDefault="0080502F" w:rsidP="0080502F">
      <w:pPr>
        <w:spacing w:before="120" w:after="0" w:line="276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  <w:t>§ 3</w:t>
      </w:r>
    </w:p>
    <w:p w14:paraId="72D99A04" w14:textId="77777777" w:rsidR="0080502F" w:rsidRPr="0080502F" w:rsidRDefault="0080502F" w:rsidP="008B0BD2">
      <w:pPr>
        <w:spacing w:after="120" w:line="360" w:lineRule="auto"/>
        <w:ind w:left="284" w:hanging="284"/>
        <w:jc w:val="center"/>
        <w:rPr>
          <w:rFonts w:ascii="Calibri" w:eastAsia="Times New Roman" w:hAnsi="Calibri" w:cs="Times New Roman"/>
          <w:b/>
          <w:color w:val="FF0000"/>
          <w:sz w:val="24"/>
          <w:szCs w:val="24"/>
          <w:u w:val="single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  <w:t>Terminy realizacji</w:t>
      </w:r>
      <w:r w:rsidRPr="0080502F">
        <w:rPr>
          <w:rFonts w:ascii="Calibri" w:eastAsia="Times New Roman" w:hAnsi="Calibri" w:cs="Times New Roman"/>
          <w:b/>
          <w:color w:val="FF0000"/>
          <w:sz w:val="24"/>
          <w:szCs w:val="24"/>
          <w:u w:val="single"/>
          <w:lang w:eastAsia="pl-PL"/>
        </w:rPr>
        <w:t xml:space="preserve"> </w:t>
      </w:r>
    </w:p>
    <w:p w14:paraId="20F68CC8" w14:textId="2AFD5960" w:rsidR="0080502F" w:rsidRPr="0080502F" w:rsidRDefault="0080502F" w:rsidP="008B0BD2">
      <w:pPr>
        <w:widowControl w:val="0"/>
        <w:numPr>
          <w:ilvl w:val="0"/>
          <w:numId w:val="9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Times New Roman" w:hAnsi="Calibri" w:cs="Times New Roman"/>
          <w:kern w:val="3"/>
          <w:lang w:eastAsia="zh-CN"/>
        </w:rPr>
      </w:pPr>
      <w:r w:rsidRPr="0080502F">
        <w:rPr>
          <w:rFonts w:ascii="Calibri" w:eastAsia="Times New Roman" w:hAnsi="Calibri" w:cs="Times New Roman"/>
          <w:kern w:val="3"/>
          <w:lang w:eastAsia="zh-CN"/>
        </w:rPr>
        <w:t xml:space="preserve">Termin realizacji przedmiotu umowy - </w:t>
      </w:r>
      <w:r w:rsidR="006C3D47">
        <w:rPr>
          <w:rFonts w:ascii="Calibri" w:eastAsia="Times New Roman" w:hAnsi="Calibri" w:cs="Times New Roman"/>
          <w:b/>
          <w:kern w:val="3"/>
          <w:lang w:eastAsia="zh-CN"/>
        </w:rPr>
        <w:t>8</w:t>
      </w:r>
      <w:r w:rsidR="006C3D47" w:rsidRPr="005B4847">
        <w:rPr>
          <w:rFonts w:ascii="Calibri" w:eastAsia="Times New Roman" w:hAnsi="Calibri" w:cs="Times New Roman"/>
          <w:b/>
          <w:kern w:val="3"/>
          <w:lang w:eastAsia="zh-CN"/>
        </w:rPr>
        <w:t xml:space="preserve"> </w:t>
      </w:r>
      <w:r w:rsidRPr="005B4847">
        <w:rPr>
          <w:rFonts w:ascii="Calibri" w:eastAsia="Times New Roman" w:hAnsi="Calibri" w:cs="Times New Roman"/>
          <w:b/>
          <w:kern w:val="3"/>
          <w:lang w:eastAsia="zh-CN"/>
        </w:rPr>
        <w:t>miesięcy</w:t>
      </w:r>
      <w:r w:rsidRPr="0080502F">
        <w:rPr>
          <w:rFonts w:ascii="Calibri" w:eastAsia="Times New Roman" w:hAnsi="Calibri" w:cs="Times New Roman"/>
          <w:b/>
          <w:kern w:val="3"/>
          <w:lang w:eastAsia="zh-CN"/>
        </w:rPr>
        <w:t xml:space="preserve"> od daty zawarcia umowy</w:t>
      </w:r>
      <w:r w:rsidRPr="0080502F">
        <w:rPr>
          <w:rFonts w:ascii="Calibri" w:eastAsia="Times New Roman" w:hAnsi="Calibri" w:cs="Times New Roman"/>
          <w:bCs/>
          <w:kern w:val="3"/>
          <w:lang w:eastAsia="zh-CN"/>
        </w:rPr>
        <w:t>.</w:t>
      </w:r>
      <w:r w:rsidRPr="0080502F">
        <w:rPr>
          <w:rFonts w:ascii="Calibri" w:eastAsia="Times New Roman" w:hAnsi="Calibri" w:cs="Times New Roman"/>
          <w:b/>
          <w:kern w:val="3"/>
          <w:lang w:eastAsia="zh-CN"/>
        </w:rPr>
        <w:t xml:space="preserve"> </w:t>
      </w:r>
    </w:p>
    <w:p w14:paraId="2D839BEA" w14:textId="77777777" w:rsidR="0080502F" w:rsidRPr="0080502F" w:rsidRDefault="0080502F" w:rsidP="008B0BD2">
      <w:pPr>
        <w:widowControl w:val="0"/>
        <w:numPr>
          <w:ilvl w:val="0"/>
          <w:numId w:val="9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Times New Roman" w:hAnsi="Calibri" w:cs="Times New Roman"/>
          <w:kern w:val="3"/>
          <w:lang w:eastAsia="zh-CN"/>
        </w:rPr>
      </w:pPr>
      <w:r w:rsidRPr="0080502F">
        <w:rPr>
          <w:rFonts w:ascii="Calibri" w:eastAsia="Times New Roman" w:hAnsi="Calibri" w:cs="Times New Roman"/>
          <w:iCs/>
          <w:kern w:val="3"/>
          <w:lang w:eastAsia="zh-CN"/>
        </w:rPr>
        <w:t>Przez termin realizacji przedmiotu umowy Strony rozumieją datę sporządzenia i podpisania przez Strony protokołu zdawczo-odbiorczego.</w:t>
      </w:r>
    </w:p>
    <w:p w14:paraId="5CEFCE2D" w14:textId="77777777" w:rsidR="00687752" w:rsidRPr="0080502F" w:rsidRDefault="00687752" w:rsidP="0080502F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4F9A39DF" w14:textId="77777777" w:rsidR="0080502F" w:rsidRPr="0080502F" w:rsidRDefault="0080502F" w:rsidP="0080502F">
      <w:pPr>
        <w:spacing w:before="120" w:after="0" w:line="276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  <w:t>§ 4</w:t>
      </w:r>
    </w:p>
    <w:p w14:paraId="6AAAF3C7" w14:textId="77777777" w:rsidR="0080502F" w:rsidRPr="0080502F" w:rsidRDefault="0080502F" w:rsidP="0080502F">
      <w:pPr>
        <w:spacing w:after="120" w:line="360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  <w:t>Podwykonawcy</w:t>
      </w:r>
    </w:p>
    <w:p w14:paraId="3B571C58" w14:textId="77777777" w:rsidR="0080502F" w:rsidRPr="0080502F" w:rsidRDefault="0080502F" w:rsidP="0080502F">
      <w:pPr>
        <w:widowControl w:val="0"/>
        <w:numPr>
          <w:ilvl w:val="0"/>
          <w:numId w:val="10"/>
        </w:numPr>
        <w:suppressAutoHyphens/>
        <w:autoSpaceDN w:val="0"/>
        <w:spacing w:after="0" w:line="276" w:lineRule="auto"/>
        <w:ind w:left="400" w:hanging="401"/>
        <w:jc w:val="both"/>
        <w:textAlignment w:val="baseline"/>
        <w:rPr>
          <w:rFonts w:ascii="Calibri" w:eastAsia="Times New Roman" w:hAnsi="Calibri" w:cs="Calibri"/>
          <w:kern w:val="3"/>
          <w:lang w:eastAsia="pl-PL"/>
        </w:rPr>
      </w:pPr>
      <w:r w:rsidRPr="0080502F">
        <w:rPr>
          <w:rFonts w:ascii="Calibri" w:eastAsia="Times New Roman" w:hAnsi="Calibri" w:cs="Calibri"/>
          <w:lang w:eastAsia="pl-PL"/>
        </w:rPr>
        <w:t>Wykonawca swoimi siłami i staraniem wykona przedmiot zamówienia z wyłączeniem prac wymienionych w ust. 2.</w:t>
      </w:r>
    </w:p>
    <w:p w14:paraId="17E729E6" w14:textId="77777777" w:rsidR="0080502F" w:rsidRPr="0080502F" w:rsidRDefault="0080502F" w:rsidP="0080502F">
      <w:pPr>
        <w:widowControl w:val="0"/>
        <w:numPr>
          <w:ilvl w:val="0"/>
          <w:numId w:val="10"/>
        </w:numPr>
        <w:suppressAutoHyphens/>
        <w:autoSpaceDN w:val="0"/>
        <w:spacing w:after="0" w:line="276" w:lineRule="auto"/>
        <w:ind w:left="400" w:hanging="401"/>
        <w:jc w:val="both"/>
        <w:textAlignment w:val="baseline"/>
        <w:rPr>
          <w:rFonts w:ascii="Calibri" w:eastAsia="Times New Roman" w:hAnsi="Calibri" w:cs="Calibri"/>
          <w:kern w:val="3"/>
          <w:lang w:eastAsia="pl-PL"/>
        </w:rPr>
      </w:pPr>
      <w:r w:rsidRPr="0080502F">
        <w:rPr>
          <w:rFonts w:ascii="Calibri" w:eastAsia="Times New Roman" w:hAnsi="Calibri" w:cs="Calibri"/>
          <w:lang w:eastAsia="pl-PL"/>
        </w:rPr>
        <w:t>Podwykonawca/y, zgodnie z umową zawartą z Wykonawcą, wykona/ją następujące prace: ...........................................................................................................................................................</w:t>
      </w:r>
    </w:p>
    <w:p w14:paraId="1A3F0C70" w14:textId="77777777" w:rsidR="0080502F" w:rsidRPr="0080502F" w:rsidRDefault="0080502F" w:rsidP="0080502F">
      <w:pPr>
        <w:widowControl w:val="0"/>
        <w:numPr>
          <w:ilvl w:val="0"/>
          <w:numId w:val="10"/>
        </w:numPr>
        <w:suppressAutoHyphens/>
        <w:autoSpaceDN w:val="0"/>
        <w:spacing w:after="0" w:line="276" w:lineRule="auto"/>
        <w:ind w:left="400" w:hanging="401"/>
        <w:jc w:val="both"/>
        <w:textAlignment w:val="baseline"/>
        <w:rPr>
          <w:rFonts w:ascii="Calibri" w:eastAsia="Times New Roman" w:hAnsi="Calibri" w:cs="Calibri"/>
          <w:kern w:val="3"/>
          <w:lang w:eastAsia="pl-PL"/>
        </w:rPr>
      </w:pPr>
      <w:r w:rsidRPr="0080502F">
        <w:rPr>
          <w:rFonts w:ascii="Calibri" w:eastAsia="Times New Roman" w:hAnsi="Calibri" w:cs="Calibri"/>
          <w:lang w:eastAsia="pl-PL"/>
        </w:rPr>
        <w:lastRenderedPageBreak/>
        <w:t>Zlecenie części prac Podwykonawcy/om nie zmienia zobowiązań Wykonawcy wobec Zamawiającego do wykonania prac powierzonych Podwykonawcy/om.</w:t>
      </w:r>
    </w:p>
    <w:p w14:paraId="2A1C43FE" w14:textId="5F388B38" w:rsidR="00DC6475" w:rsidRPr="00783BFD" w:rsidRDefault="0080502F" w:rsidP="00FE510D">
      <w:pPr>
        <w:widowControl w:val="0"/>
        <w:numPr>
          <w:ilvl w:val="0"/>
          <w:numId w:val="10"/>
        </w:numPr>
        <w:suppressAutoHyphens/>
        <w:autoSpaceDN w:val="0"/>
        <w:spacing w:after="0" w:line="276" w:lineRule="auto"/>
        <w:ind w:left="400" w:hanging="401"/>
        <w:jc w:val="both"/>
        <w:textAlignment w:val="baseline"/>
        <w:rPr>
          <w:rFonts w:ascii="Calibri" w:eastAsia="Times New Roman" w:hAnsi="Calibri" w:cs="Calibri"/>
          <w:kern w:val="3"/>
          <w:lang w:eastAsia="pl-PL"/>
        </w:rPr>
      </w:pPr>
      <w:r w:rsidRPr="0080502F">
        <w:rPr>
          <w:rFonts w:ascii="Calibri" w:eastAsia="Times New Roman" w:hAnsi="Calibri" w:cs="Calibri"/>
          <w:lang w:eastAsia="pl-PL"/>
        </w:rPr>
        <w:t>Wykonawca jest odpowiedzialny za działania lub zaniechania Podwykonawcy/ów, jak za działania lub zaniechania własne.</w:t>
      </w:r>
    </w:p>
    <w:p w14:paraId="42106AAA" w14:textId="77777777" w:rsidR="0080502F" w:rsidRPr="0080502F" w:rsidRDefault="0080502F" w:rsidP="0080502F">
      <w:pPr>
        <w:spacing w:before="120" w:after="0" w:line="276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  <w:t>§5</w:t>
      </w:r>
    </w:p>
    <w:p w14:paraId="566F7388" w14:textId="0F1B0288" w:rsidR="003E11EC" w:rsidRPr="003E11EC" w:rsidRDefault="0080502F" w:rsidP="003E11EC">
      <w:pPr>
        <w:spacing w:after="120" w:line="360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  <w:t>Zmiany umowy</w:t>
      </w:r>
    </w:p>
    <w:p w14:paraId="7813964D" w14:textId="0D4F5A5C" w:rsidR="00F6301C" w:rsidRPr="003E11EC" w:rsidRDefault="003E11EC" w:rsidP="003E11EC">
      <w:pPr>
        <w:numPr>
          <w:ilvl w:val="2"/>
          <w:numId w:val="10"/>
        </w:numPr>
        <w:spacing w:after="0" w:line="276" w:lineRule="auto"/>
        <w:ind w:left="426" w:hanging="426"/>
        <w:jc w:val="both"/>
        <w:rPr>
          <w:rFonts w:eastAsia="Calibri" w:cstheme="minorHAnsi"/>
          <w:lang w:eastAsia="pl-PL"/>
        </w:rPr>
      </w:pPr>
      <w:r w:rsidRPr="003E11EC">
        <w:rPr>
          <w:rFonts w:eastAsia="Calibri" w:cstheme="minorHAnsi"/>
          <w:lang w:eastAsia="pl-PL"/>
        </w:rPr>
        <w:t xml:space="preserve">Zamawiający </w:t>
      </w:r>
      <w:r w:rsidRPr="003E11EC">
        <w:rPr>
          <w:rFonts w:eastAsia="Lucida Sans Unicode" w:cstheme="minorHAnsi"/>
          <w:color w:val="000000" w:themeColor="text1"/>
          <w:kern w:val="1"/>
          <w:lang w:eastAsia="zh-CN" w:bidi="hi-IN"/>
        </w:rPr>
        <w:t>nie dopuszcza takich zmian umowy, które powodują, że charakter umowy zmienia się w sposób istotny w stosunku do pierwotnej umowy, w szczególności jeżeli zmiana:</w:t>
      </w:r>
    </w:p>
    <w:p w14:paraId="79F991D7" w14:textId="77777777" w:rsidR="003E11EC" w:rsidRPr="003E11EC" w:rsidRDefault="003E11EC" w:rsidP="003E11EC">
      <w:pPr>
        <w:pStyle w:val="Akapitzlist"/>
        <w:widowControl w:val="0"/>
        <w:numPr>
          <w:ilvl w:val="0"/>
          <w:numId w:val="47"/>
        </w:numPr>
        <w:tabs>
          <w:tab w:val="left" w:pos="8505"/>
        </w:tabs>
        <w:suppressAutoHyphens/>
        <w:spacing w:after="0" w:line="276" w:lineRule="auto"/>
        <w:jc w:val="both"/>
        <w:rPr>
          <w:rFonts w:eastAsia="Lucida Sans Unicode" w:cstheme="minorHAnsi"/>
          <w:color w:val="000000" w:themeColor="text1"/>
          <w:kern w:val="1"/>
          <w:lang w:eastAsia="zh-CN" w:bidi="hi-IN"/>
        </w:rPr>
      </w:pPr>
      <w:r w:rsidRPr="003E11EC">
        <w:rPr>
          <w:rFonts w:eastAsia="Lucida Sans Unicode" w:cstheme="minorHAnsi"/>
          <w:color w:val="000000" w:themeColor="text1"/>
          <w:kern w:val="1"/>
          <w:lang w:eastAsia="zh-CN" w:bidi="hi-IN"/>
        </w:rPr>
        <w:t>wprowadza warunki, które gdyby zostały zastosowane w postępowaniu o udzielenie zamówienia, to wzięliby w nim udział lub mogliby wziąć udział inni wykonawcy lub przyjęte zostałyby oferty innej treści;</w:t>
      </w:r>
    </w:p>
    <w:p w14:paraId="39EAA640" w14:textId="77777777" w:rsidR="003E11EC" w:rsidRPr="003E11EC" w:rsidRDefault="003E11EC" w:rsidP="003E11EC">
      <w:pPr>
        <w:pStyle w:val="Akapitzlist"/>
        <w:widowControl w:val="0"/>
        <w:numPr>
          <w:ilvl w:val="0"/>
          <w:numId w:val="47"/>
        </w:numPr>
        <w:tabs>
          <w:tab w:val="left" w:pos="8505"/>
        </w:tabs>
        <w:suppressAutoHyphens/>
        <w:spacing w:after="0" w:line="276" w:lineRule="auto"/>
        <w:jc w:val="both"/>
        <w:rPr>
          <w:rFonts w:eastAsia="Lucida Sans Unicode" w:cstheme="minorHAnsi"/>
          <w:color w:val="000000" w:themeColor="text1"/>
          <w:kern w:val="1"/>
          <w:lang w:eastAsia="zh-CN" w:bidi="hi-IN"/>
        </w:rPr>
      </w:pPr>
      <w:r w:rsidRPr="003E11EC">
        <w:rPr>
          <w:rFonts w:eastAsia="Lucida Sans Unicode" w:cstheme="minorHAnsi"/>
          <w:color w:val="000000" w:themeColor="text1"/>
          <w:kern w:val="1"/>
          <w:lang w:eastAsia="zh-CN" w:bidi="hi-IN"/>
        </w:rPr>
        <w:t>narusza równowagę ekonomiczną stron umowy na korzyść Wykonawcy, w sposób nieprzewidziany w pierwotnej umowie;</w:t>
      </w:r>
    </w:p>
    <w:p w14:paraId="67DE7A1B" w14:textId="77777777" w:rsidR="003E11EC" w:rsidRPr="003E11EC" w:rsidRDefault="003E11EC" w:rsidP="003E11EC">
      <w:pPr>
        <w:pStyle w:val="Akapitzlist"/>
        <w:widowControl w:val="0"/>
        <w:numPr>
          <w:ilvl w:val="0"/>
          <w:numId w:val="47"/>
        </w:numPr>
        <w:tabs>
          <w:tab w:val="left" w:pos="8505"/>
        </w:tabs>
        <w:suppressAutoHyphens/>
        <w:spacing w:after="0" w:line="276" w:lineRule="auto"/>
        <w:jc w:val="both"/>
        <w:rPr>
          <w:rFonts w:eastAsia="Lucida Sans Unicode" w:cstheme="minorHAnsi"/>
          <w:color w:val="000000" w:themeColor="text1"/>
          <w:kern w:val="1"/>
          <w:lang w:eastAsia="zh-CN" w:bidi="hi-IN"/>
        </w:rPr>
      </w:pPr>
      <w:r w:rsidRPr="003E11EC">
        <w:rPr>
          <w:rFonts w:eastAsia="Lucida Sans Unicode" w:cstheme="minorHAnsi"/>
          <w:color w:val="000000" w:themeColor="text1"/>
          <w:kern w:val="1"/>
          <w:lang w:eastAsia="zh-CN" w:bidi="hi-IN"/>
        </w:rPr>
        <w:t>w sposób znaczny rozszerza albo zmniejsza zakres świadczeń i zobowiązań wynikający z umowy;</w:t>
      </w:r>
    </w:p>
    <w:p w14:paraId="36B9EBEE" w14:textId="6FE7F0FE" w:rsidR="003E11EC" w:rsidRPr="003E11EC" w:rsidRDefault="003E11EC" w:rsidP="003E11EC">
      <w:pPr>
        <w:pStyle w:val="Akapitzlist"/>
        <w:widowControl w:val="0"/>
        <w:numPr>
          <w:ilvl w:val="0"/>
          <w:numId w:val="47"/>
        </w:numPr>
        <w:tabs>
          <w:tab w:val="left" w:pos="8505"/>
        </w:tabs>
        <w:suppressAutoHyphens/>
        <w:spacing w:after="0" w:line="276" w:lineRule="auto"/>
        <w:jc w:val="both"/>
        <w:rPr>
          <w:rFonts w:eastAsia="Lucida Sans Unicode" w:cstheme="minorHAnsi"/>
          <w:color w:val="000000" w:themeColor="text1"/>
          <w:kern w:val="1"/>
          <w:lang w:eastAsia="zh-CN" w:bidi="hi-IN"/>
        </w:rPr>
      </w:pPr>
      <w:r w:rsidRPr="003E11EC">
        <w:rPr>
          <w:rFonts w:eastAsia="Lucida Sans Unicode" w:cstheme="minorHAnsi"/>
          <w:color w:val="000000" w:themeColor="text1"/>
          <w:kern w:val="1"/>
          <w:lang w:eastAsia="zh-CN" w:bidi="hi-IN"/>
        </w:rPr>
        <w:t xml:space="preserve">polega na zastąpieniu Wykonawcy, któremu Zamawiający udzielił zamówienia, nowym Wykonawcą w przypadkach innych, niż wskazane w </w:t>
      </w:r>
      <w:r w:rsidR="00282071">
        <w:rPr>
          <w:rFonts w:eastAsia="Lucida Sans Unicode" w:cstheme="minorHAnsi"/>
          <w:color w:val="000000" w:themeColor="text1"/>
          <w:kern w:val="1"/>
          <w:lang w:eastAsia="zh-CN" w:bidi="hi-IN"/>
        </w:rPr>
        <w:t>ust. 5</w:t>
      </w:r>
      <w:r w:rsidRPr="003E11EC">
        <w:rPr>
          <w:rFonts w:eastAsia="Lucida Sans Unicode" w:cstheme="minorHAnsi"/>
          <w:color w:val="000000" w:themeColor="text1"/>
          <w:kern w:val="1"/>
          <w:lang w:eastAsia="zh-CN" w:bidi="hi-IN"/>
        </w:rPr>
        <w:t xml:space="preserve"> pkt 1.</w:t>
      </w:r>
    </w:p>
    <w:p w14:paraId="3A0BB153" w14:textId="72BACC52" w:rsidR="0080502F" w:rsidRPr="0080502F" w:rsidRDefault="0080502F" w:rsidP="003E11EC">
      <w:pPr>
        <w:numPr>
          <w:ilvl w:val="2"/>
          <w:numId w:val="10"/>
        </w:numPr>
        <w:spacing w:after="0" w:line="276" w:lineRule="auto"/>
        <w:ind w:left="426" w:hanging="426"/>
        <w:jc w:val="both"/>
        <w:rPr>
          <w:rFonts w:ascii="Calibri" w:eastAsia="Calibri" w:hAnsi="Calibri" w:cs="Times New Roman"/>
          <w:lang w:eastAsia="pl-PL"/>
        </w:rPr>
      </w:pPr>
      <w:bookmarkStart w:id="1" w:name="_Hlk106022557"/>
      <w:r w:rsidRPr="0080502F">
        <w:rPr>
          <w:rFonts w:ascii="Calibri" w:eastAsia="Times New Roman" w:hAnsi="Calibri" w:cs="Times New Roman"/>
          <w:lang w:eastAsia="pl-PL"/>
        </w:rPr>
        <w:t>Zamawiający przewiduje możliwość zmian istotnych postanowień zawartej umowy w stosunku do treści oferty, na podstawie której dokonano wyboru Wykonawcy</w:t>
      </w:r>
      <w:bookmarkEnd w:id="1"/>
      <w:r w:rsidRPr="0080502F">
        <w:rPr>
          <w:rFonts w:ascii="Calibri" w:eastAsia="Times New Roman" w:hAnsi="Calibri" w:cs="Times New Roman"/>
          <w:lang w:eastAsia="pl-PL"/>
        </w:rPr>
        <w:t>.</w:t>
      </w:r>
    </w:p>
    <w:p w14:paraId="6D9E9D6F" w14:textId="77777777" w:rsidR="0080502F" w:rsidRPr="0080502F" w:rsidRDefault="0080502F" w:rsidP="0080502F">
      <w:pPr>
        <w:numPr>
          <w:ilvl w:val="2"/>
          <w:numId w:val="10"/>
        </w:numPr>
        <w:spacing w:after="0" w:line="276" w:lineRule="auto"/>
        <w:ind w:left="426" w:hanging="426"/>
        <w:jc w:val="both"/>
        <w:rPr>
          <w:rFonts w:ascii="Calibri" w:eastAsia="Calibri" w:hAnsi="Calibri" w:cs="Times New Roman"/>
          <w:lang w:eastAsia="pl-PL"/>
        </w:rPr>
      </w:pPr>
      <w:bookmarkStart w:id="2" w:name="_Hlk106022596"/>
      <w:r w:rsidRPr="0080502F">
        <w:rPr>
          <w:rFonts w:ascii="Calibri" w:eastAsia="Times New Roman" w:hAnsi="Calibri" w:cs="Times New Roman"/>
          <w:lang w:eastAsia="pl-PL"/>
        </w:rPr>
        <w:t>Wszelkie zmiany i uzupełnienia umowy mogą być dokonywane jedynie w formie pisemnej  w postaci aneksu do umowy podpisanego przez obydwie Strony, pod rygorem nieważności.</w:t>
      </w:r>
      <w:bookmarkEnd w:id="2"/>
    </w:p>
    <w:p w14:paraId="790A94D2" w14:textId="5E70F917" w:rsidR="0080502F" w:rsidRPr="0080502F" w:rsidRDefault="0080502F" w:rsidP="0080502F">
      <w:pPr>
        <w:numPr>
          <w:ilvl w:val="2"/>
          <w:numId w:val="10"/>
        </w:numPr>
        <w:spacing w:after="0" w:line="276" w:lineRule="auto"/>
        <w:ind w:left="426" w:hanging="426"/>
        <w:jc w:val="both"/>
        <w:rPr>
          <w:rFonts w:ascii="Calibri" w:eastAsia="Calibri" w:hAnsi="Calibri" w:cs="Times New Roman"/>
          <w:lang w:eastAsia="pl-PL"/>
        </w:rPr>
      </w:pPr>
      <w:bookmarkStart w:id="3" w:name="_Hlk106022734"/>
      <w:r w:rsidRPr="0080502F">
        <w:rPr>
          <w:rFonts w:ascii="Calibri" w:eastAsia="Calibri" w:hAnsi="Calibri" w:cs="Times New Roman"/>
          <w:lang w:eastAsia="pl-PL"/>
        </w:rPr>
        <w:t xml:space="preserve">Strony mają prawo do przedłużenia terminu zakończenia realizacji zamówienia o okres trwania przyczyn, z powodu których będzie zagrożone dotrzymanie terminu zakończenia realizacji umowy, </w:t>
      </w:r>
      <w:r w:rsidR="00C57BE9">
        <w:rPr>
          <w:rFonts w:ascii="Calibri" w:eastAsia="Calibri" w:hAnsi="Calibri" w:cs="Times New Roman"/>
          <w:lang w:eastAsia="pl-PL"/>
        </w:rPr>
        <w:br/>
      </w:r>
      <w:r w:rsidRPr="0080502F">
        <w:rPr>
          <w:rFonts w:ascii="Calibri" w:eastAsia="Calibri" w:hAnsi="Calibri" w:cs="Times New Roman"/>
          <w:lang w:eastAsia="pl-PL"/>
        </w:rPr>
        <w:t>w następujących sytuacjach</w:t>
      </w:r>
      <w:bookmarkEnd w:id="3"/>
      <w:r w:rsidRPr="0080502F">
        <w:rPr>
          <w:rFonts w:ascii="Calibri" w:eastAsia="Calibri" w:hAnsi="Calibri" w:cs="Times New Roman"/>
          <w:lang w:eastAsia="pl-PL"/>
        </w:rPr>
        <w:t>:</w:t>
      </w:r>
    </w:p>
    <w:p w14:paraId="25FC32E7" w14:textId="79E9929D" w:rsidR="0080502F" w:rsidRPr="0080502F" w:rsidRDefault="001E39D2" w:rsidP="0080502F">
      <w:pPr>
        <w:numPr>
          <w:ilvl w:val="0"/>
          <w:numId w:val="11"/>
        </w:numPr>
        <w:tabs>
          <w:tab w:val="left" w:pos="851"/>
          <w:tab w:val="left" w:pos="993"/>
          <w:tab w:val="left" w:pos="1276"/>
          <w:tab w:val="left" w:pos="2268"/>
        </w:tabs>
        <w:spacing w:after="0" w:line="276" w:lineRule="auto"/>
        <w:ind w:left="851" w:hanging="425"/>
        <w:contextualSpacing/>
        <w:jc w:val="both"/>
        <w:rPr>
          <w:rFonts w:ascii="Calibri" w:eastAsia="Calibri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gd</w:t>
      </w:r>
      <w:r w:rsidR="0080502F" w:rsidRPr="0080502F">
        <w:rPr>
          <w:rFonts w:ascii="Calibri" w:eastAsia="Times New Roman" w:hAnsi="Calibri" w:cs="Times New Roman"/>
          <w:lang w:eastAsia="pl-PL"/>
        </w:rPr>
        <w:t>y nastąpi zmiana przepisów powodujących konieczność zastosowania innych rozwiązań niż zakładano w opisie przedmiotu zamówienia;</w:t>
      </w:r>
    </w:p>
    <w:p w14:paraId="57399013" w14:textId="77777777" w:rsidR="0080502F" w:rsidRPr="0080502F" w:rsidRDefault="0080502F" w:rsidP="0080502F">
      <w:pPr>
        <w:numPr>
          <w:ilvl w:val="0"/>
          <w:numId w:val="11"/>
        </w:numPr>
        <w:tabs>
          <w:tab w:val="left" w:pos="851"/>
          <w:tab w:val="left" w:pos="993"/>
          <w:tab w:val="left" w:pos="1276"/>
          <w:tab w:val="left" w:pos="2268"/>
        </w:tabs>
        <w:spacing w:after="0" w:line="276" w:lineRule="auto"/>
        <w:ind w:left="851" w:hanging="425"/>
        <w:contextualSpacing/>
        <w:jc w:val="both"/>
        <w:rPr>
          <w:rFonts w:ascii="Calibri" w:eastAsia="Calibri" w:hAnsi="Calibri" w:cs="Times New Roman"/>
          <w:lang w:eastAsia="pl-PL"/>
        </w:rPr>
      </w:pPr>
      <w:r w:rsidRPr="0080502F">
        <w:rPr>
          <w:rFonts w:ascii="Calibri" w:eastAsia="Calibri" w:hAnsi="Calibri" w:cs="Times New Roman"/>
          <w:lang w:eastAsia="pl-PL"/>
        </w:rPr>
        <w:t xml:space="preserve">gdy nastąpi zmiana obowiązujących przepisów prawa wpływających na termin wykonania przedmiotu Umowy, w tym w szczególności nałożenia na Wykonawcę obowiązku uzyskania dodatkowych decyzji administracyjnych, uzgodnień, zezwoleń, ekspertyz lub innych aktów administracyjnych niezbędnych do wykonania przedmiotu Umowy, których uzyskanie nie było konieczne na etapie składania ofert, </w:t>
      </w:r>
    </w:p>
    <w:p w14:paraId="5658FFAB" w14:textId="77777777" w:rsidR="0080502F" w:rsidRPr="0080502F" w:rsidRDefault="0080502F" w:rsidP="0080502F">
      <w:pPr>
        <w:numPr>
          <w:ilvl w:val="0"/>
          <w:numId w:val="11"/>
        </w:numPr>
        <w:tabs>
          <w:tab w:val="left" w:pos="851"/>
          <w:tab w:val="left" w:pos="993"/>
          <w:tab w:val="left" w:pos="1276"/>
          <w:tab w:val="left" w:pos="2268"/>
        </w:tabs>
        <w:spacing w:after="0" w:line="276" w:lineRule="auto"/>
        <w:ind w:left="851" w:hanging="425"/>
        <w:contextualSpacing/>
        <w:jc w:val="both"/>
        <w:rPr>
          <w:rFonts w:ascii="Calibri" w:eastAsia="Calibri" w:hAnsi="Calibri" w:cs="Calibri"/>
          <w:lang w:eastAsia="pl-PL"/>
        </w:rPr>
      </w:pPr>
      <w:r w:rsidRPr="0080502F">
        <w:rPr>
          <w:rFonts w:ascii="Calibri" w:eastAsia="Times New Roman" w:hAnsi="Calibri" w:cs="Calibri"/>
          <w:lang w:eastAsia="pl-PL"/>
        </w:rPr>
        <w:t>gdy wystąpiły opóźnienia organów administracji publicznej w wydaniu decyzji administracyjnych, uzgodnień, ekspertyz lub innych aktów administracyjnych niezbędnych do wykonania przedmiotu Umowy, pomimo spełnienia przez Wykonawcę warunków ich uzyskania, w tym przede wszystkim złożenia przez Wykonawcę prawidłowego i kompletnego wniosku o ich wydanie;</w:t>
      </w:r>
    </w:p>
    <w:p w14:paraId="2F552A00" w14:textId="77777777" w:rsidR="0080502F" w:rsidRPr="0080502F" w:rsidRDefault="0080502F" w:rsidP="0080502F">
      <w:pPr>
        <w:numPr>
          <w:ilvl w:val="0"/>
          <w:numId w:val="11"/>
        </w:numPr>
        <w:tabs>
          <w:tab w:val="left" w:pos="851"/>
          <w:tab w:val="left" w:pos="993"/>
          <w:tab w:val="left" w:pos="1276"/>
          <w:tab w:val="left" w:pos="2268"/>
        </w:tabs>
        <w:spacing w:after="0" w:line="276" w:lineRule="auto"/>
        <w:ind w:left="851" w:hanging="425"/>
        <w:contextualSpacing/>
        <w:jc w:val="both"/>
        <w:rPr>
          <w:rFonts w:ascii="Calibri" w:eastAsia="Calibri" w:hAnsi="Calibri" w:cs="Calibri"/>
          <w:lang w:eastAsia="pl-PL"/>
        </w:rPr>
      </w:pPr>
      <w:r w:rsidRPr="0080502F">
        <w:rPr>
          <w:rFonts w:ascii="Calibri" w:eastAsia="Calibri" w:hAnsi="Calibri" w:cs="Calibri"/>
          <w:lang w:eastAsia="pl-PL"/>
        </w:rPr>
        <w:t>w przypadku konieczności dokonania korekt w zatwierdzonych przez Zamawiającego rozwiązaniach projektowych, a wynikających ze zmiany stanowiska Zamawiającego lub stanowiska instytucji uzgadniających (opiniujących);</w:t>
      </w:r>
    </w:p>
    <w:p w14:paraId="71390489" w14:textId="77777777" w:rsidR="0080502F" w:rsidRPr="0080502F" w:rsidRDefault="0080502F" w:rsidP="0080502F">
      <w:pPr>
        <w:numPr>
          <w:ilvl w:val="0"/>
          <w:numId w:val="11"/>
        </w:numPr>
        <w:tabs>
          <w:tab w:val="left" w:pos="851"/>
          <w:tab w:val="left" w:pos="993"/>
          <w:tab w:val="left" w:pos="1276"/>
          <w:tab w:val="left" w:pos="2268"/>
        </w:tabs>
        <w:spacing w:after="0" w:line="276" w:lineRule="auto"/>
        <w:ind w:left="851" w:hanging="425"/>
        <w:contextualSpacing/>
        <w:jc w:val="both"/>
        <w:rPr>
          <w:rFonts w:ascii="Calibri" w:eastAsia="Calibri" w:hAnsi="Calibri" w:cs="Calibri"/>
          <w:lang w:eastAsia="pl-PL"/>
        </w:rPr>
      </w:pPr>
      <w:r w:rsidRPr="0080502F">
        <w:rPr>
          <w:rFonts w:ascii="Calibri" w:eastAsia="Calibri" w:hAnsi="Calibri" w:cs="Calibri"/>
          <w:lang w:eastAsia="pl-PL"/>
        </w:rPr>
        <w:t>w przypadku zmiany warunków technicznych gestorów sieci, w szczególności sieci energetycznych, gazowych, wodociągowo-kanalizacyjnych, co uniemożliwia realizację przez Wykonawcę obowiązków wynikających z Umowy;</w:t>
      </w:r>
    </w:p>
    <w:p w14:paraId="336FE100" w14:textId="7A8FC31C" w:rsidR="0080502F" w:rsidRPr="0080502F" w:rsidRDefault="001E39D2" w:rsidP="0080502F">
      <w:pPr>
        <w:numPr>
          <w:ilvl w:val="0"/>
          <w:numId w:val="11"/>
        </w:numPr>
        <w:tabs>
          <w:tab w:val="left" w:pos="851"/>
          <w:tab w:val="left" w:pos="993"/>
          <w:tab w:val="left" w:pos="1276"/>
          <w:tab w:val="left" w:pos="2268"/>
        </w:tabs>
        <w:spacing w:after="0" w:line="276" w:lineRule="auto"/>
        <w:ind w:left="851" w:hanging="425"/>
        <w:contextualSpacing/>
        <w:jc w:val="both"/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>gd</w:t>
      </w:r>
      <w:r w:rsidR="0080502F" w:rsidRPr="0080502F">
        <w:rPr>
          <w:rFonts w:ascii="Calibri" w:eastAsia="Calibri" w:hAnsi="Calibri" w:cs="Calibri"/>
          <w:lang w:eastAsia="pl-PL"/>
        </w:rPr>
        <w:t>y wystąpią opóźnienia gestorów sieci w zakresie wydania warunków przyłączeniowych, pomimo spełnienia przez Wykonawcę wszystkich warunków ich otrzymania;</w:t>
      </w:r>
    </w:p>
    <w:p w14:paraId="66177FC2" w14:textId="06D05FA0" w:rsidR="0080502F" w:rsidRDefault="0080502F" w:rsidP="0080502F">
      <w:pPr>
        <w:numPr>
          <w:ilvl w:val="0"/>
          <w:numId w:val="11"/>
        </w:numPr>
        <w:tabs>
          <w:tab w:val="left" w:pos="851"/>
          <w:tab w:val="left" w:pos="993"/>
          <w:tab w:val="left" w:pos="1276"/>
          <w:tab w:val="left" w:pos="2268"/>
        </w:tabs>
        <w:spacing w:after="0" w:line="276" w:lineRule="auto"/>
        <w:ind w:left="851" w:hanging="425"/>
        <w:contextualSpacing/>
        <w:jc w:val="both"/>
        <w:rPr>
          <w:rFonts w:ascii="Calibri" w:eastAsia="Calibri" w:hAnsi="Calibri" w:cs="Times New Roman"/>
          <w:lang w:eastAsia="pl-PL"/>
        </w:rPr>
      </w:pPr>
      <w:r w:rsidRPr="0080502F">
        <w:rPr>
          <w:rFonts w:ascii="Calibri" w:eastAsia="Calibri" w:hAnsi="Calibri" w:cs="Times New Roman"/>
          <w:lang w:eastAsia="pl-PL"/>
        </w:rPr>
        <w:lastRenderedPageBreak/>
        <w:t xml:space="preserve">w przypadku wystąpienia siły wyższej uniemożliwiającej wykonanie przedmiotu Umowy </w:t>
      </w:r>
      <w:r w:rsidRPr="0080502F">
        <w:rPr>
          <w:rFonts w:ascii="Calibri" w:eastAsia="Calibri" w:hAnsi="Calibri" w:cs="Times New Roman"/>
          <w:lang w:eastAsia="pl-PL"/>
        </w:rPr>
        <w:br/>
        <w:t xml:space="preserve">w pierwotnie określonym terminie, przez którą rozumie się zdarzenie zewnętrzne </w:t>
      </w:r>
      <w:r w:rsidRPr="0080502F">
        <w:rPr>
          <w:rFonts w:ascii="Calibri" w:eastAsia="Calibri" w:hAnsi="Calibri" w:cs="Times New Roman"/>
          <w:lang w:eastAsia="pl-PL"/>
        </w:rPr>
        <w:br/>
        <w:t xml:space="preserve">o nadzwyczajnym charakterze, niezależne od Stron, niemożliwe lub nadzwyczaj trudne do </w:t>
      </w:r>
      <w:r w:rsidRPr="00612B7A">
        <w:rPr>
          <w:rFonts w:ascii="Calibri" w:eastAsia="Calibri" w:hAnsi="Calibri" w:cs="Times New Roman"/>
          <w:lang w:eastAsia="pl-PL"/>
        </w:rPr>
        <w:t>przewidzenia, którego skutkom nie dało się zapobiec (lub byłoby to nadmiernie utrudnione) – np. klęski żywiołowe, wojny, pożary, strajki generalne, zamieszki, epidemie (w tym COVID-19).</w:t>
      </w:r>
    </w:p>
    <w:p w14:paraId="7412B4F2" w14:textId="1F1C3BBD" w:rsidR="003335C7" w:rsidRDefault="003335C7" w:rsidP="0080502F">
      <w:pPr>
        <w:numPr>
          <w:ilvl w:val="0"/>
          <w:numId w:val="11"/>
        </w:numPr>
        <w:tabs>
          <w:tab w:val="left" w:pos="851"/>
          <w:tab w:val="left" w:pos="993"/>
          <w:tab w:val="left" w:pos="1276"/>
          <w:tab w:val="left" w:pos="2268"/>
        </w:tabs>
        <w:spacing w:after="0" w:line="276" w:lineRule="auto"/>
        <w:ind w:left="851" w:hanging="425"/>
        <w:contextualSpacing/>
        <w:jc w:val="both"/>
        <w:rPr>
          <w:rFonts w:ascii="Calibri" w:eastAsia="Calibri" w:hAnsi="Calibri" w:cs="Times New Roman"/>
          <w:lang w:eastAsia="pl-PL"/>
        </w:rPr>
      </w:pPr>
      <w:r>
        <w:rPr>
          <w:rFonts w:ascii="Calibri" w:eastAsia="Calibri" w:hAnsi="Calibri" w:cs="Times New Roman"/>
          <w:lang w:eastAsia="pl-PL"/>
        </w:rPr>
        <w:t>w przypadku wystąpienia innych okoliczności niezależnych od Wykonawcy.</w:t>
      </w:r>
    </w:p>
    <w:p w14:paraId="2E8D2F9C" w14:textId="5FDD5D60" w:rsidR="0080502F" w:rsidRPr="00612B7A" w:rsidRDefault="0080502F" w:rsidP="0080502F">
      <w:pPr>
        <w:numPr>
          <w:ilvl w:val="2"/>
          <w:numId w:val="10"/>
        </w:numPr>
        <w:tabs>
          <w:tab w:val="left" w:pos="426"/>
          <w:tab w:val="left" w:pos="851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612B7A">
        <w:rPr>
          <w:rFonts w:ascii="Calibri" w:eastAsia="Times New Roman" w:hAnsi="Calibri" w:cs="Times New Roman"/>
          <w:lang w:eastAsia="pl-PL"/>
        </w:rPr>
        <w:t xml:space="preserve">Niezależnie od okoliczności wymienionych w ust. </w:t>
      </w:r>
      <w:r w:rsidR="001F78FA">
        <w:rPr>
          <w:rFonts w:ascii="Calibri" w:eastAsia="Times New Roman" w:hAnsi="Calibri" w:cs="Times New Roman"/>
          <w:lang w:eastAsia="pl-PL"/>
        </w:rPr>
        <w:t>4</w:t>
      </w:r>
      <w:r w:rsidRPr="00612B7A">
        <w:rPr>
          <w:rFonts w:ascii="Calibri" w:eastAsia="Times New Roman" w:hAnsi="Calibri" w:cs="Times New Roman"/>
          <w:lang w:eastAsia="pl-PL"/>
        </w:rPr>
        <w:t xml:space="preserve"> Zamawiający przewiduje możliwość dokonania zmian </w:t>
      </w:r>
      <w:r w:rsidRPr="00612B7A">
        <w:rPr>
          <w:rFonts w:eastAsia="Times New Roman" w:cstheme="minorHAnsi"/>
          <w:lang w:eastAsia="pl-PL"/>
        </w:rPr>
        <w:t>zawartej w wyniku przedmiotowego postępowania Umowy, w szczególności w przypadku:</w:t>
      </w:r>
    </w:p>
    <w:p w14:paraId="6C23D792" w14:textId="1B70EB04" w:rsidR="0080502F" w:rsidRPr="00612B7A" w:rsidRDefault="0080502F" w:rsidP="00A4601B">
      <w:pPr>
        <w:numPr>
          <w:ilvl w:val="0"/>
          <w:numId w:val="12"/>
        </w:numPr>
        <w:tabs>
          <w:tab w:val="left" w:pos="851"/>
        </w:tabs>
        <w:spacing w:after="0" w:line="276" w:lineRule="auto"/>
        <w:ind w:left="851" w:hanging="425"/>
        <w:jc w:val="both"/>
        <w:rPr>
          <w:rFonts w:eastAsia="Times New Roman" w:cstheme="minorHAnsi"/>
          <w:bCs/>
          <w:strike/>
          <w:lang w:eastAsia="pl-PL"/>
        </w:rPr>
      </w:pPr>
      <w:r w:rsidRPr="00612B7A">
        <w:rPr>
          <w:rFonts w:eastAsia="Lucida Sans Unicode" w:cstheme="minorHAnsi"/>
          <w:bCs/>
          <w:kern w:val="1"/>
          <w:lang w:eastAsia="zh-CN" w:bidi="hi-IN"/>
        </w:rPr>
        <w:t>gdy nowy Wykonawca ma zastąpić dotychczasowego Wykonawcę</w:t>
      </w:r>
      <w:r w:rsidR="00A4601B" w:rsidRPr="00612B7A">
        <w:rPr>
          <w:rFonts w:eastAsia="Times New Roman" w:cstheme="minorHAnsi"/>
          <w:bCs/>
          <w:lang w:eastAsia="pl-PL"/>
        </w:rPr>
        <w:t xml:space="preserve"> </w:t>
      </w:r>
      <w:r w:rsidRPr="00612B7A">
        <w:rPr>
          <w:rFonts w:eastAsia="Times New Roman" w:cstheme="minorHAnsi"/>
          <w:bCs/>
          <w:lang w:eastAsia="pl-PL"/>
        </w:rPr>
        <w:t xml:space="preserve">w wyniku sukcesji, wstępując w prawa i obowiązki </w:t>
      </w:r>
      <w:r w:rsidR="00675687" w:rsidRPr="00612B7A">
        <w:rPr>
          <w:rFonts w:eastAsia="Times New Roman" w:cstheme="minorHAnsi"/>
          <w:bCs/>
          <w:lang w:eastAsia="pl-PL"/>
        </w:rPr>
        <w:t>W</w:t>
      </w:r>
      <w:r w:rsidRPr="00612B7A">
        <w:rPr>
          <w:rFonts w:eastAsia="Times New Roman" w:cstheme="minorHAnsi"/>
          <w:bCs/>
          <w:lang w:eastAsia="pl-PL"/>
        </w:rPr>
        <w:t>ykonawcy, w następstwie przejęcia, połączenia, podziału, przekształcenia, upadłości, restrukturyzacji, dziedziczenia</w:t>
      </w:r>
      <w:r w:rsidRPr="00612B7A">
        <w:rPr>
          <w:rFonts w:ascii="Calibri" w:eastAsia="Times New Roman" w:hAnsi="Calibri" w:cs="Times New Roman"/>
          <w:bCs/>
          <w:lang w:eastAsia="pl-PL"/>
        </w:rPr>
        <w:t xml:space="preserve"> lub nabycia dotychczasowego wykonawcy lub jego przedsiębiorstwa, o ile nowy wykonawca spełnia warunki udziału w postępowaniu, nie zachodzą wobec niego podstawy wykluczenia oraz nie pociąga to za sobą innych istotnych zmian umowy</w:t>
      </w:r>
      <w:r w:rsidR="00612B7A" w:rsidRPr="00612B7A">
        <w:rPr>
          <w:rFonts w:ascii="Calibri" w:eastAsia="Times New Roman" w:hAnsi="Calibri" w:cs="Times New Roman"/>
          <w:bCs/>
          <w:lang w:eastAsia="pl-PL"/>
        </w:rPr>
        <w:t xml:space="preserve">, </w:t>
      </w:r>
    </w:p>
    <w:p w14:paraId="3611FEDD" w14:textId="77777777" w:rsidR="0080502F" w:rsidRPr="00612B7A" w:rsidRDefault="0080502F" w:rsidP="0080502F">
      <w:pPr>
        <w:numPr>
          <w:ilvl w:val="0"/>
          <w:numId w:val="12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Calibri" w:eastAsia="Times New Roman" w:hAnsi="Calibri" w:cs="Times New Roman"/>
          <w:strike/>
          <w:lang w:eastAsia="pl-PL"/>
        </w:rPr>
      </w:pPr>
      <w:r w:rsidRPr="00612B7A">
        <w:rPr>
          <w:rFonts w:ascii="Calibri" w:eastAsia="Times New Roman" w:hAnsi="Calibri" w:cs="Times New Roman"/>
          <w:lang w:eastAsia="pl-PL"/>
        </w:rPr>
        <w:t xml:space="preserve">zmiany osób skierowanych do realizacji zamówienia w odniesieniu do osób wskazanych przez Wykonawcę na etapie postępowania o udzielenie zamówienia publicznego – zmiana dopuszczalna jest w sytuacji, gdy będzie polegać na zastąpieniu dotychczasowej osoby inną osobą, która będzie posiadać doświadczenie potwierdzające spełnienie warunków udziału </w:t>
      </w:r>
      <w:r w:rsidRPr="00612B7A">
        <w:rPr>
          <w:rFonts w:ascii="Calibri" w:eastAsia="Times New Roman" w:hAnsi="Calibri" w:cs="Times New Roman"/>
          <w:lang w:eastAsia="pl-PL"/>
        </w:rPr>
        <w:br/>
        <w:t>w postępowaniu przez Wykonawcę,</w:t>
      </w:r>
    </w:p>
    <w:p w14:paraId="6B6B43D1" w14:textId="77777777" w:rsidR="0080502F" w:rsidRPr="00612B7A" w:rsidRDefault="0080502F" w:rsidP="0080502F">
      <w:pPr>
        <w:numPr>
          <w:ilvl w:val="0"/>
          <w:numId w:val="12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Calibri" w:eastAsia="Times New Roman" w:hAnsi="Calibri" w:cs="Times New Roman"/>
          <w:lang w:eastAsia="pl-PL"/>
        </w:rPr>
      </w:pPr>
      <w:r w:rsidRPr="00612B7A">
        <w:rPr>
          <w:rFonts w:ascii="Calibri" w:eastAsia="Times New Roman" w:hAnsi="Calibri" w:cs="Times New Roman"/>
          <w:lang w:eastAsia="pl-PL"/>
        </w:rPr>
        <w:t>zmiany Podwykonawcy, na którego zdolnościach technicznych lub zawodowych polegał Wykonawca ubiegając się o zawarcie Umowy w sytuacji, gdy nie dysponuje już zasobami wskazanego w ofercie podmiotu – jeżeli wykaże on, że zastępujący podmiot spełnia określone w dokumentach zamówienia warunki udziału w postępowaniu,</w:t>
      </w:r>
    </w:p>
    <w:p w14:paraId="0D159979" w14:textId="484DD616" w:rsidR="0080502F" w:rsidRPr="00612B7A" w:rsidRDefault="0080502F" w:rsidP="0080502F">
      <w:pPr>
        <w:numPr>
          <w:ilvl w:val="0"/>
          <w:numId w:val="12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Calibri" w:eastAsia="Times New Roman" w:hAnsi="Calibri" w:cs="Times New Roman"/>
          <w:lang w:eastAsia="pl-PL"/>
        </w:rPr>
      </w:pPr>
      <w:r w:rsidRPr="00612B7A">
        <w:rPr>
          <w:rFonts w:ascii="Calibri" w:eastAsia="Times New Roman" w:hAnsi="Calibri" w:cs="Times New Roman"/>
          <w:lang w:eastAsia="pl-PL"/>
        </w:rPr>
        <w:t>powierzenia Podwykonawcy wykonania części zamówienia w trakcie realizacji zadania, jeżeli Wykonawca nie zakładał wykonania zamówienia przy pomocy Podwykonawcy(</w:t>
      </w:r>
      <w:proofErr w:type="spellStart"/>
      <w:r w:rsidRPr="00612B7A">
        <w:rPr>
          <w:rFonts w:ascii="Calibri" w:eastAsia="Times New Roman" w:hAnsi="Calibri" w:cs="Times New Roman"/>
          <w:lang w:eastAsia="pl-PL"/>
        </w:rPr>
        <w:t>ców</w:t>
      </w:r>
      <w:proofErr w:type="spellEnd"/>
      <w:r w:rsidRPr="00612B7A">
        <w:rPr>
          <w:rFonts w:ascii="Calibri" w:eastAsia="Times New Roman" w:hAnsi="Calibri" w:cs="Times New Roman"/>
          <w:lang w:eastAsia="pl-PL"/>
        </w:rPr>
        <w:t xml:space="preserve">) na etapie złożenia oferty lub rozszerzenia zakresu podwykonawstwa w porównaniu do wskazanego </w:t>
      </w:r>
      <w:r w:rsidRPr="00612B7A">
        <w:rPr>
          <w:rFonts w:ascii="Calibri" w:eastAsia="Times New Roman" w:hAnsi="Calibri" w:cs="Times New Roman"/>
          <w:lang w:eastAsia="pl-PL"/>
        </w:rPr>
        <w:br/>
        <w:t xml:space="preserve">w ofercie Wykonawcy, w szczególności gdy posłużenie się Podwykonawcą doprowadzi do skrócenia terminu wykonania przedmiotu umowy </w:t>
      </w:r>
      <w:r w:rsidR="00A4601B" w:rsidRPr="00612B7A">
        <w:rPr>
          <w:rFonts w:ascii="Calibri" w:eastAsia="Times New Roman" w:hAnsi="Calibri" w:cs="Times New Roman"/>
          <w:lang w:eastAsia="pl-PL"/>
        </w:rPr>
        <w:t>;</w:t>
      </w:r>
    </w:p>
    <w:p w14:paraId="10AD63D8" w14:textId="659BEC7F" w:rsidR="0080502F" w:rsidRPr="00612B7A" w:rsidRDefault="0080502F" w:rsidP="0080502F">
      <w:pPr>
        <w:numPr>
          <w:ilvl w:val="0"/>
          <w:numId w:val="12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Calibri" w:eastAsia="Times New Roman" w:hAnsi="Calibri" w:cs="Times New Roman"/>
          <w:lang w:eastAsia="pl-PL"/>
        </w:rPr>
      </w:pPr>
      <w:r w:rsidRPr="00612B7A">
        <w:rPr>
          <w:rFonts w:ascii="Calibri" w:eastAsia="Times New Roman" w:hAnsi="Calibri" w:cs="Times New Roman"/>
          <w:lang w:eastAsia="pl-PL"/>
        </w:rPr>
        <w:t>zmiany w harmonogramie realizacji prac projektowych, polegającej na zmianie kolejności wykonywania poszczególnych czynności bądź zmianie terminu wykonania poszczególnych etapów prac</w:t>
      </w:r>
      <w:r w:rsidR="009C2ADE">
        <w:rPr>
          <w:rFonts w:ascii="Calibri" w:eastAsia="Times New Roman" w:hAnsi="Calibri" w:cs="Times New Roman"/>
          <w:lang w:eastAsia="pl-PL"/>
        </w:rPr>
        <w:t xml:space="preserve"> podlegających odbiorowi częściowemu</w:t>
      </w:r>
      <w:r w:rsidRPr="00612B7A">
        <w:rPr>
          <w:rFonts w:ascii="Calibri" w:eastAsia="Times New Roman" w:hAnsi="Calibri" w:cs="Times New Roman"/>
          <w:lang w:eastAsia="pl-PL"/>
        </w:rPr>
        <w:t>.</w:t>
      </w:r>
    </w:p>
    <w:p w14:paraId="212DAAA6" w14:textId="674AB765" w:rsidR="0080502F" w:rsidRPr="00783BFD" w:rsidRDefault="0080502F" w:rsidP="00783BFD">
      <w:pPr>
        <w:numPr>
          <w:ilvl w:val="2"/>
          <w:numId w:val="10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b/>
          <w:color w:val="000000"/>
          <w:lang w:eastAsia="pl-PL"/>
        </w:rPr>
      </w:pPr>
      <w:r w:rsidRPr="00612B7A">
        <w:rPr>
          <w:rFonts w:ascii="Calibri" w:eastAsia="Times New Roman" w:hAnsi="Calibri" w:cs="Times New Roman"/>
          <w:lang w:eastAsia="pl-PL"/>
        </w:rPr>
        <w:t>Wykonawca jest zobowiązany zgłosić</w:t>
      </w:r>
      <w:r w:rsidRPr="0080502F">
        <w:rPr>
          <w:rFonts w:ascii="Calibri" w:eastAsia="Times New Roman" w:hAnsi="Calibri" w:cs="Times New Roman"/>
          <w:lang w:eastAsia="pl-PL"/>
        </w:rPr>
        <w:t xml:space="preserve"> wystąpienie danej okoliczności niezwłocznie po powzięciu informacji o jej wystąpieniu. Warunkiem wydłużenia terminu realizacji umowy będzie wystąpienie przez Wykonawcę z pisemnym wnioskiem o przedłużenie terminu realizacji umowy wraz </w:t>
      </w:r>
      <w:r w:rsidRPr="0080502F">
        <w:rPr>
          <w:rFonts w:ascii="Calibri" w:eastAsia="Times New Roman" w:hAnsi="Calibri" w:cs="Times New Roman"/>
          <w:lang w:eastAsia="pl-PL"/>
        </w:rPr>
        <w:br/>
        <w:t>ze wskazaniem przyczyn uzasadniających jego przedłużenie. W takim przypadku Zamawiający pisemnie potwierdzi fakt okresu przestoju, co stanowić będzie podstawę do spisania stosownego aneksu przedłużającego termin realizacji umowy.</w:t>
      </w:r>
    </w:p>
    <w:p w14:paraId="6FF875EC" w14:textId="77777777" w:rsidR="0080502F" w:rsidRPr="0080502F" w:rsidRDefault="0080502F" w:rsidP="0080502F">
      <w:pPr>
        <w:spacing w:after="0" w:line="276" w:lineRule="auto"/>
        <w:jc w:val="center"/>
        <w:rPr>
          <w:rFonts w:ascii="Calibri" w:eastAsia="Times New Roman" w:hAnsi="Calibri" w:cs="Times New Roman"/>
          <w:b/>
          <w:color w:val="000000"/>
          <w:lang w:eastAsia="pl-PL"/>
        </w:rPr>
      </w:pPr>
      <w:bookmarkStart w:id="4" w:name="_Hlk124510925"/>
      <w:r w:rsidRPr="0080502F">
        <w:rPr>
          <w:rFonts w:ascii="Calibri" w:eastAsia="Times New Roman" w:hAnsi="Calibri" w:cs="Times New Roman"/>
          <w:b/>
          <w:color w:val="000000"/>
          <w:lang w:eastAsia="pl-PL"/>
        </w:rPr>
        <w:t>§</w:t>
      </w:r>
      <w:bookmarkEnd w:id="4"/>
      <w:r w:rsidRPr="0080502F">
        <w:rPr>
          <w:rFonts w:ascii="Calibri" w:eastAsia="Times New Roman" w:hAnsi="Calibri" w:cs="Times New Roman"/>
          <w:b/>
          <w:color w:val="000000"/>
          <w:lang w:eastAsia="pl-PL"/>
        </w:rPr>
        <w:t xml:space="preserve"> 6</w:t>
      </w:r>
    </w:p>
    <w:p w14:paraId="29D0D3D9" w14:textId="77777777" w:rsidR="0080502F" w:rsidRPr="0080502F" w:rsidRDefault="0080502F" w:rsidP="0080502F">
      <w:pPr>
        <w:spacing w:after="0" w:line="360" w:lineRule="auto"/>
        <w:jc w:val="center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>Wynagrodzenia i zasady rozliczenia</w:t>
      </w:r>
    </w:p>
    <w:p w14:paraId="4B5C0213" w14:textId="7A587317" w:rsidR="0080502F" w:rsidRDefault="0080502F" w:rsidP="00480C43">
      <w:pPr>
        <w:pStyle w:val="Akapitzlist"/>
        <w:widowControl w:val="0"/>
        <w:numPr>
          <w:ilvl w:val="3"/>
          <w:numId w:val="1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F135B9">
        <w:rPr>
          <w:rFonts w:ascii="Calibri" w:eastAsia="Calibri" w:hAnsi="Calibri" w:cs="Times New Roman"/>
          <w:kern w:val="3"/>
          <w:lang w:eastAsia="pl-PL"/>
        </w:rPr>
        <w:t>Wynagrodzenie Wykonawcy za wykonanie przedmiotu umowy ustala się ryczałtowo na kwotę:</w:t>
      </w:r>
    </w:p>
    <w:p w14:paraId="0927A2DF" w14:textId="77777777" w:rsidR="008911A6" w:rsidRDefault="008911A6" w:rsidP="008911A6">
      <w:pPr>
        <w:pStyle w:val="Akapitzlist3"/>
        <w:tabs>
          <w:tab w:val="left" w:pos="426"/>
        </w:tabs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1D5147">
        <w:rPr>
          <w:rFonts w:ascii="Calibri" w:hAnsi="Calibri"/>
          <w:sz w:val="22"/>
          <w:szCs w:val="22"/>
        </w:rPr>
        <w:t>cena netto: ……………………….. (słownie zł:  ………………………………………),</w:t>
      </w:r>
    </w:p>
    <w:p w14:paraId="509FFACF" w14:textId="77777777" w:rsidR="008911A6" w:rsidRDefault="008911A6" w:rsidP="008911A6">
      <w:pPr>
        <w:pStyle w:val="Akapitzlist3"/>
        <w:tabs>
          <w:tab w:val="left" w:pos="426"/>
        </w:tabs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FE51E8">
        <w:rPr>
          <w:rFonts w:ascii="Calibri" w:hAnsi="Calibri"/>
          <w:sz w:val="22"/>
          <w:szCs w:val="22"/>
        </w:rPr>
        <w:t>podatek VAT: ………………. (słownie zł: ……………………………………………..),</w:t>
      </w:r>
    </w:p>
    <w:p w14:paraId="2E443164" w14:textId="4E15ACEE" w:rsidR="008911A6" w:rsidRPr="008911A6" w:rsidRDefault="008911A6" w:rsidP="008911A6">
      <w:pPr>
        <w:pStyle w:val="Akapitzlist3"/>
        <w:tabs>
          <w:tab w:val="left" w:pos="426"/>
        </w:tabs>
        <w:spacing w:line="276" w:lineRule="auto"/>
        <w:ind w:left="426"/>
        <w:jc w:val="both"/>
        <w:rPr>
          <w:rFonts w:ascii="Calibri" w:hAnsi="Calibri" w:cs="Times New Roman"/>
          <w:b/>
          <w:sz w:val="22"/>
          <w:szCs w:val="22"/>
        </w:rPr>
      </w:pPr>
      <w:r w:rsidRPr="00897D5D">
        <w:rPr>
          <w:rFonts w:ascii="Calibri" w:hAnsi="Calibri"/>
          <w:b/>
          <w:sz w:val="22"/>
          <w:szCs w:val="22"/>
        </w:rPr>
        <w:t>cena brutto: ……………….. (słownie zł: ………………………………………………).</w:t>
      </w:r>
    </w:p>
    <w:p w14:paraId="0C2EBC53" w14:textId="3FB50373" w:rsidR="000110AB" w:rsidRPr="000110AB" w:rsidRDefault="0080502F" w:rsidP="000110AB">
      <w:pPr>
        <w:pStyle w:val="Akapitzlist"/>
        <w:numPr>
          <w:ilvl w:val="1"/>
          <w:numId w:val="1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kern w:val="3"/>
          <w:lang w:eastAsia="zh-CN"/>
        </w:rPr>
      </w:pPr>
      <w:r w:rsidRPr="008911A6">
        <w:rPr>
          <w:rFonts w:ascii="Calibri" w:eastAsia="Calibri" w:hAnsi="Calibri" w:cs="Times New Roman"/>
          <w:kern w:val="3"/>
          <w:lang w:eastAsia="pl-PL"/>
        </w:rPr>
        <w:lastRenderedPageBreak/>
        <w:t>Wynagrodzenie określone w ust. 1</w:t>
      </w:r>
      <w:r w:rsidR="0070410E" w:rsidRPr="008911A6">
        <w:rPr>
          <w:rFonts w:ascii="Calibri" w:eastAsia="Calibri" w:hAnsi="Calibri" w:cs="Times New Roman"/>
          <w:kern w:val="3"/>
          <w:lang w:eastAsia="pl-PL"/>
        </w:rPr>
        <w:t xml:space="preserve"> </w:t>
      </w:r>
      <w:r w:rsidRPr="008911A6">
        <w:rPr>
          <w:rFonts w:ascii="Calibri" w:eastAsia="Calibri" w:hAnsi="Calibri" w:cs="Times New Roman"/>
          <w:kern w:val="3"/>
          <w:lang w:eastAsia="pl-PL"/>
        </w:rPr>
        <w:t xml:space="preserve">dotyczy </w:t>
      </w:r>
      <w:r w:rsidR="008911A6" w:rsidRPr="008911A6">
        <w:rPr>
          <w:rFonts w:ascii="Calibri" w:eastAsia="Calibri" w:hAnsi="Calibri" w:cs="Times New Roman"/>
          <w:kern w:val="3"/>
          <w:lang w:eastAsia="pl-PL"/>
        </w:rPr>
        <w:t xml:space="preserve">całościowej </w:t>
      </w:r>
      <w:r w:rsidRPr="008911A6">
        <w:rPr>
          <w:rFonts w:ascii="Calibri" w:eastAsia="Calibri" w:hAnsi="Calibri" w:cs="Times New Roman"/>
          <w:kern w:val="3"/>
          <w:lang w:eastAsia="pl-PL"/>
        </w:rPr>
        <w:t>realizacji przedmiotu umowy</w:t>
      </w:r>
      <w:r w:rsidR="00A45BAD" w:rsidRPr="008911A6">
        <w:rPr>
          <w:rFonts w:ascii="Calibri" w:eastAsia="Calibri" w:hAnsi="Calibri" w:cs="Times New Roman"/>
          <w:kern w:val="3"/>
          <w:lang w:eastAsia="pl-PL"/>
        </w:rPr>
        <w:t xml:space="preserve"> związanego </w:t>
      </w:r>
      <w:r w:rsidR="00FE510D">
        <w:rPr>
          <w:rFonts w:ascii="Calibri" w:eastAsia="Calibri" w:hAnsi="Calibri" w:cs="Times New Roman"/>
          <w:kern w:val="3"/>
          <w:lang w:eastAsia="pl-PL"/>
        </w:rPr>
        <w:br/>
      </w:r>
      <w:r w:rsidR="00A45BAD" w:rsidRPr="008911A6">
        <w:rPr>
          <w:rFonts w:ascii="Calibri" w:eastAsia="Calibri" w:hAnsi="Calibri" w:cs="Times New Roman"/>
          <w:kern w:val="3"/>
          <w:lang w:eastAsia="pl-PL"/>
        </w:rPr>
        <w:t>z wykonaniem dokumentacji projektowo-kosztorysowej</w:t>
      </w:r>
      <w:r w:rsidRPr="008911A6">
        <w:rPr>
          <w:rFonts w:ascii="Calibri" w:eastAsia="Calibri" w:hAnsi="Calibri" w:cs="Times New Roman"/>
          <w:kern w:val="3"/>
          <w:lang w:eastAsia="pl-PL"/>
        </w:rPr>
        <w:t xml:space="preserve"> wraz z kosztami uzyskania wszelkich uzgodnień, opinii, decyzji i zezwoleń</w:t>
      </w:r>
      <w:r w:rsidR="008911A6" w:rsidRPr="008911A6">
        <w:rPr>
          <w:rFonts w:ascii="Calibri" w:eastAsia="Calibri" w:hAnsi="Calibri" w:cs="Times New Roman"/>
          <w:kern w:val="3"/>
          <w:lang w:eastAsia="pl-PL"/>
        </w:rPr>
        <w:t>.</w:t>
      </w:r>
    </w:p>
    <w:p w14:paraId="23F08059" w14:textId="77777777" w:rsidR="009C2ADE" w:rsidRPr="009C2ADE" w:rsidRDefault="000110AB" w:rsidP="009C2ADE">
      <w:pPr>
        <w:pStyle w:val="Akapitzlist"/>
        <w:numPr>
          <w:ilvl w:val="1"/>
          <w:numId w:val="1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kern w:val="3"/>
          <w:lang w:eastAsia="zh-CN"/>
        </w:rPr>
      </w:pPr>
      <w:r w:rsidRPr="00BF1AC6">
        <w:t xml:space="preserve">Wynagrodzenie wymienione w </w:t>
      </w:r>
      <w:r w:rsidRPr="00F3554D">
        <w:t>ust. 1</w:t>
      </w:r>
      <w:r w:rsidRPr="00BF1AC6">
        <w:t xml:space="preserve"> umowy jest niezmienne przez cały okres obowiązywania niniejszej umowy</w:t>
      </w:r>
      <w:r w:rsidR="00DC6475">
        <w:t>.</w:t>
      </w:r>
    </w:p>
    <w:p w14:paraId="0EC2132E" w14:textId="1E521730" w:rsidR="000110AB" w:rsidRPr="0086361F" w:rsidRDefault="009C2ADE" w:rsidP="009C2ADE">
      <w:pPr>
        <w:pStyle w:val="Akapitzlist"/>
        <w:numPr>
          <w:ilvl w:val="1"/>
          <w:numId w:val="1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rPr>
          <w:ins w:id="5" w:author="Marcin Cichy" w:date="2024-04-26T14:30:00Z"/>
          <w:rFonts w:ascii="Calibri" w:eastAsia="Times New Roman" w:hAnsi="Calibri" w:cs="Times New Roman"/>
          <w:kern w:val="3"/>
          <w:lang w:eastAsia="zh-CN"/>
          <w:rPrChange w:id="6" w:author="Marcin Cichy" w:date="2024-04-26T14:30:00Z">
            <w:rPr>
              <w:ins w:id="7" w:author="Marcin Cichy" w:date="2024-04-26T14:30:00Z"/>
            </w:rPr>
          </w:rPrChange>
        </w:rPr>
      </w:pPr>
      <w:r w:rsidRPr="009C2ADE">
        <w:t xml:space="preserve">Zamawiający przewiduje możliwość dwóch rozliczeń częściowych oraz rozliczenie końcowe. Przedmiotem rozliczeń będą poszczególne etapy realizacji przedmiotu umowy, wyszczególnione </w:t>
      </w:r>
      <w:r w:rsidR="00FE510D">
        <w:br/>
      </w:r>
      <w:r w:rsidRPr="009C2ADE">
        <w:t xml:space="preserve">w harmonogramie realizacji prac projektowych stanowiącym załącznik nr 2 do niniejszej Umowy. </w:t>
      </w:r>
    </w:p>
    <w:p w14:paraId="04F10257" w14:textId="225EB406" w:rsidR="0086361F" w:rsidRPr="009C2ADE" w:rsidRDefault="0086361F" w:rsidP="0086361F">
      <w:pPr>
        <w:pStyle w:val="Akapitzlist"/>
        <w:tabs>
          <w:tab w:val="left" w:pos="426"/>
        </w:tabs>
        <w:suppressAutoHyphens/>
        <w:autoSpaceDN w:val="0"/>
        <w:spacing w:after="0" w:line="276" w:lineRule="auto"/>
        <w:ind w:left="426"/>
        <w:jc w:val="both"/>
        <w:rPr>
          <w:rFonts w:ascii="Calibri" w:eastAsia="Times New Roman" w:hAnsi="Calibri" w:cs="Times New Roman"/>
          <w:kern w:val="3"/>
          <w:lang w:eastAsia="zh-CN"/>
        </w:rPr>
        <w:pPrChange w:id="8" w:author="Marcin Cichy" w:date="2024-04-26T14:30:00Z">
          <w:pPr>
            <w:pStyle w:val="Akapitzlist"/>
            <w:numPr>
              <w:ilvl w:val="1"/>
              <w:numId w:val="10"/>
            </w:numPr>
            <w:tabs>
              <w:tab w:val="left" w:pos="426"/>
            </w:tabs>
            <w:suppressAutoHyphens/>
            <w:autoSpaceDN w:val="0"/>
            <w:spacing w:after="0" w:line="276" w:lineRule="auto"/>
            <w:ind w:left="426" w:hanging="426"/>
            <w:jc w:val="both"/>
          </w:pPr>
        </w:pPrChange>
      </w:pPr>
      <w:ins w:id="9" w:author="Marcin Cichy" w:date="2024-04-26T14:32:00Z">
        <w:r>
          <w:t xml:space="preserve">W roku 2024 Wykonawca zobowiązany jest do wykonania 70 % zakresu prac, a w roku 2025 do wykonania 30 % </w:t>
        </w:r>
      </w:ins>
      <w:ins w:id="10" w:author="Marcin Cichy" w:date="2024-04-26T14:33:00Z">
        <w:r>
          <w:t>zakresu prac</w:t>
        </w:r>
      </w:ins>
      <w:ins w:id="11" w:author="Marcin Cichy" w:date="2024-04-26T14:34:00Z">
        <w:r>
          <w:t>. W</w:t>
        </w:r>
      </w:ins>
      <w:ins w:id="12" w:author="Marcin Cichy" w:date="2024-04-26T14:33:00Z">
        <w:r>
          <w:t xml:space="preserve"> związku z powyższym wynagrodzenie przewidziane do wypłacenia w roku 2024 wy</w:t>
        </w:r>
      </w:ins>
      <w:ins w:id="13" w:author="Marcin Cichy" w:date="2024-04-26T14:34:00Z">
        <w:r>
          <w:t xml:space="preserve">nosi 70 % wynagrodzenia wskazanego w ust. 1 a wynagrodzenie przewidziane do wypłacenie w roku 2025 wynosi 30 % wynagrodzenia wskazanego w ust. 1. </w:t>
        </w:r>
      </w:ins>
    </w:p>
    <w:p w14:paraId="361969B1" w14:textId="40899AB6" w:rsidR="009C2ADE" w:rsidRPr="009C2ADE" w:rsidRDefault="009C2ADE" w:rsidP="009C2ADE">
      <w:pPr>
        <w:pStyle w:val="Akapitzlist"/>
        <w:numPr>
          <w:ilvl w:val="1"/>
          <w:numId w:val="1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kern w:val="3"/>
          <w:lang w:eastAsia="zh-CN"/>
        </w:rPr>
      </w:pPr>
      <w:r w:rsidRPr="009C2ADE">
        <w:rPr>
          <w:rFonts w:ascii="Calibri" w:eastAsia="Times New Roman" w:hAnsi="Calibri" w:cs="Times New Roman"/>
          <w:kern w:val="3"/>
          <w:lang w:eastAsia="pl-PL"/>
        </w:rPr>
        <w:t xml:space="preserve">Podstawą do wystawiania przez Wykonawcę faktury częściowej będzie podpisany przez Zamawiającego protokół </w:t>
      </w:r>
      <w:r>
        <w:rPr>
          <w:rFonts w:ascii="Calibri" w:eastAsia="Times New Roman" w:hAnsi="Calibri" w:cs="Times New Roman"/>
          <w:kern w:val="3"/>
          <w:lang w:eastAsia="pl-PL"/>
        </w:rPr>
        <w:t>odbioru częściowego</w:t>
      </w:r>
      <w:r w:rsidRPr="009C2ADE">
        <w:rPr>
          <w:rFonts w:ascii="Calibri" w:eastAsia="Times New Roman" w:hAnsi="Calibri" w:cs="Times New Roman"/>
          <w:kern w:val="3"/>
          <w:lang w:eastAsia="pl-PL"/>
        </w:rPr>
        <w:t>, natomiast podstawą wystawienia przez Wykonawcę faktury końcowej będzie podpisany przez Zamawiającego protokół zdawczo-odbiorczy</w:t>
      </w:r>
      <w:r>
        <w:rPr>
          <w:rFonts w:ascii="Calibri" w:eastAsia="Times New Roman" w:hAnsi="Calibri" w:cs="Times New Roman"/>
          <w:kern w:val="3"/>
          <w:lang w:eastAsia="pl-PL"/>
        </w:rPr>
        <w:t>.</w:t>
      </w:r>
    </w:p>
    <w:p w14:paraId="5F54FBF2" w14:textId="77777777" w:rsidR="00F3554D" w:rsidRPr="00F3554D" w:rsidRDefault="00984A39" w:rsidP="00F3554D">
      <w:pPr>
        <w:pStyle w:val="Akapitzlist"/>
        <w:numPr>
          <w:ilvl w:val="1"/>
          <w:numId w:val="1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kern w:val="3"/>
          <w:lang w:eastAsia="zh-CN"/>
        </w:rPr>
      </w:pPr>
      <w:r w:rsidRPr="00F3554D">
        <w:rPr>
          <w:rFonts w:ascii="Calibri" w:eastAsia="Calibri" w:hAnsi="Calibri" w:cs="Times New Roman"/>
          <w:kern w:val="3"/>
          <w:lang w:eastAsia="pl-PL"/>
        </w:rPr>
        <w:t>Zamawiający zobowiązuje się do zapłaty faktury w terminie do 30 dni od daty jej otrzymania.</w:t>
      </w:r>
    </w:p>
    <w:p w14:paraId="33145F4D" w14:textId="16DAB4C1" w:rsidR="0080502F" w:rsidRPr="00F3554D" w:rsidRDefault="0080502F" w:rsidP="00F3554D">
      <w:pPr>
        <w:pStyle w:val="Akapitzlist"/>
        <w:numPr>
          <w:ilvl w:val="1"/>
          <w:numId w:val="1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kern w:val="3"/>
          <w:lang w:eastAsia="zh-CN"/>
        </w:rPr>
      </w:pPr>
      <w:r w:rsidRPr="00F3554D">
        <w:rPr>
          <w:rFonts w:ascii="Calibri" w:eastAsia="Times New Roman" w:hAnsi="Calibri" w:cs="Times New Roman"/>
          <w:lang w:eastAsia="pl-PL"/>
        </w:rPr>
        <w:t>Wykonawca przy wystawianiu faktury VAT będzie w jej treści uwzględniał niżej wymienione oznaczenia (pojęcia) nabywcy oraz odbiorcy tj.:</w:t>
      </w:r>
    </w:p>
    <w:p w14:paraId="2F98E2D8" w14:textId="77777777" w:rsidR="0080502F" w:rsidRPr="0080502F" w:rsidRDefault="0080502F" w:rsidP="0080502F">
      <w:pPr>
        <w:widowControl w:val="0"/>
        <w:numPr>
          <w:ilvl w:val="1"/>
          <w:numId w:val="7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poprzez oznaczenie (pojęcie) nabywcy Strony niniejszej umowy rozumieją:</w:t>
      </w:r>
    </w:p>
    <w:p w14:paraId="17433217" w14:textId="2127E48C" w:rsidR="0080502F" w:rsidRPr="0080502F" w:rsidRDefault="00D12116" w:rsidP="0080502F">
      <w:pPr>
        <w:widowControl w:val="0"/>
        <w:suppressAutoHyphens/>
        <w:overflowPunct w:val="0"/>
        <w:autoSpaceDE w:val="0"/>
        <w:autoSpaceDN w:val="0"/>
        <w:adjustRightInd w:val="0"/>
        <w:spacing w:after="0" w:line="276" w:lineRule="auto"/>
        <w:ind w:left="709"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 w:rsidRPr="00FE51E8">
        <w:rPr>
          <w:rFonts w:ascii="Calibri" w:hAnsi="Calibri"/>
          <w:b/>
          <w:bCs/>
        </w:rPr>
        <w:t xml:space="preserve">Powiat </w:t>
      </w:r>
      <w:r w:rsidR="00FE510D">
        <w:rPr>
          <w:rFonts w:ascii="Calibri" w:hAnsi="Calibri"/>
          <w:b/>
          <w:bCs/>
        </w:rPr>
        <w:t>Wołowski</w:t>
      </w:r>
      <w:r w:rsidRPr="00FE51E8">
        <w:rPr>
          <w:rFonts w:ascii="Calibri" w:hAnsi="Calibri"/>
          <w:b/>
          <w:bCs/>
        </w:rPr>
        <w:t xml:space="preserve">, </w:t>
      </w:r>
      <w:bookmarkStart w:id="14" w:name="_Hlk67857229"/>
      <w:r w:rsidR="00FE510D">
        <w:rPr>
          <w:rFonts w:ascii="Calibri" w:hAnsi="Calibri"/>
          <w:b/>
          <w:bCs/>
        </w:rPr>
        <w:t>p</w:t>
      </w:r>
      <w:r>
        <w:rPr>
          <w:rFonts w:ascii="Calibri" w:hAnsi="Calibri"/>
          <w:b/>
          <w:bCs/>
        </w:rPr>
        <w:t xml:space="preserve">l. </w:t>
      </w:r>
      <w:r w:rsidR="00FE510D">
        <w:rPr>
          <w:rFonts w:ascii="Calibri" w:hAnsi="Calibri"/>
          <w:b/>
          <w:bCs/>
        </w:rPr>
        <w:t>Piastowski</w:t>
      </w:r>
      <w:r>
        <w:rPr>
          <w:rFonts w:ascii="Calibri" w:hAnsi="Calibri"/>
          <w:b/>
          <w:bCs/>
        </w:rPr>
        <w:t xml:space="preserve"> 2</w:t>
      </w:r>
      <w:r w:rsidRPr="00FE51E8">
        <w:rPr>
          <w:rFonts w:ascii="Calibri" w:hAnsi="Calibri"/>
          <w:b/>
          <w:bCs/>
        </w:rPr>
        <w:t>, 5</w:t>
      </w:r>
      <w:r w:rsidR="00A51ABB">
        <w:rPr>
          <w:rFonts w:ascii="Calibri" w:hAnsi="Calibri"/>
          <w:b/>
          <w:bCs/>
        </w:rPr>
        <w:t>6</w:t>
      </w:r>
      <w:r w:rsidRPr="00FE51E8">
        <w:rPr>
          <w:rFonts w:ascii="Calibri" w:hAnsi="Calibri"/>
          <w:b/>
          <w:bCs/>
        </w:rPr>
        <w:t>-</w:t>
      </w:r>
      <w:r w:rsidR="00A51ABB">
        <w:rPr>
          <w:rFonts w:ascii="Calibri" w:hAnsi="Calibri"/>
          <w:b/>
          <w:bCs/>
        </w:rPr>
        <w:t>1</w:t>
      </w:r>
      <w:r w:rsidRPr="00FE51E8">
        <w:rPr>
          <w:rFonts w:ascii="Calibri" w:hAnsi="Calibri"/>
          <w:b/>
          <w:bCs/>
        </w:rPr>
        <w:t xml:space="preserve">00 </w:t>
      </w:r>
      <w:bookmarkEnd w:id="14"/>
      <w:r w:rsidR="00A51ABB">
        <w:rPr>
          <w:rFonts w:ascii="Calibri" w:hAnsi="Calibri"/>
          <w:b/>
          <w:bCs/>
        </w:rPr>
        <w:t>Wołów</w:t>
      </w:r>
      <w:r w:rsidRPr="00FE51E8">
        <w:rPr>
          <w:rFonts w:ascii="Calibri" w:hAnsi="Calibri"/>
          <w:b/>
        </w:rPr>
        <w:t>;</w:t>
      </w:r>
      <w:r w:rsidRPr="00FE51E8">
        <w:rPr>
          <w:rFonts w:ascii="Calibri" w:hAnsi="Calibri"/>
          <w:b/>
          <w:spacing w:val="-8"/>
        </w:rPr>
        <w:t xml:space="preserve"> NIP </w:t>
      </w:r>
      <w:r w:rsidR="00025DA8" w:rsidRPr="00025DA8">
        <w:rPr>
          <w:rFonts w:ascii="Calibri" w:hAnsi="Calibri"/>
          <w:b/>
        </w:rPr>
        <w:t>9880219208</w:t>
      </w:r>
      <w:r w:rsidRPr="00FE51E8">
        <w:rPr>
          <w:rFonts w:ascii="Calibri" w:hAnsi="Calibri"/>
          <w:spacing w:val="-8"/>
        </w:rPr>
        <w:t xml:space="preserve"> </w:t>
      </w:r>
      <w:r w:rsidRPr="00FE51E8">
        <w:rPr>
          <w:rFonts w:ascii="Calibri" w:hAnsi="Calibri"/>
        </w:rPr>
        <w:t xml:space="preserve"> </w:t>
      </w:r>
      <w:r w:rsidR="0080502F" w:rsidRPr="0080502F">
        <w:rPr>
          <w:rFonts w:ascii="Calibri" w:eastAsia="Times New Roman" w:hAnsi="Calibri" w:cs="Times New Roman"/>
          <w:spacing w:val="-8"/>
          <w:lang w:eastAsia="pl-PL"/>
        </w:rPr>
        <w:t xml:space="preserve"> </w:t>
      </w:r>
      <w:r w:rsidR="0080502F" w:rsidRPr="0080502F">
        <w:rPr>
          <w:rFonts w:ascii="Calibri" w:eastAsia="Times New Roman" w:hAnsi="Calibri" w:cs="Times New Roman"/>
          <w:lang w:eastAsia="pl-PL"/>
        </w:rPr>
        <w:t xml:space="preserve"> </w:t>
      </w:r>
    </w:p>
    <w:p w14:paraId="07E569FC" w14:textId="77777777" w:rsidR="0080502F" w:rsidRPr="0080502F" w:rsidRDefault="0080502F" w:rsidP="0080502F">
      <w:pPr>
        <w:widowControl w:val="0"/>
        <w:numPr>
          <w:ilvl w:val="1"/>
          <w:numId w:val="7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poprzez oznaczenie (pojęcie) odbiorcy Strony niniejszej umowy rozumieją:</w:t>
      </w:r>
    </w:p>
    <w:p w14:paraId="071FA2EB" w14:textId="224D34B4" w:rsidR="0080502F" w:rsidRPr="0080502F" w:rsidRDefault="00D12116" w:rsidP="0080502F">
      <w:pPr>
        <w:widowControl w:val="0"/>
        <w:suppressAutoHyphens/>
        <w:overflowPunct w:val="0"/>
        <w:autoSpaceDE w:val="0"/>
        <w:autoSpaceDN w:val="0"/>
        <w:adjustRightInd w:val="0"/>
        <w:spacing w:after="0" w:line="276" w:lineRule="auto"/>
        <w:ind w:left="709"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 w:rsidRPr="00FE51E8">
        <w:rPr>
          <w:rFonts w:ascii="Calibri" w:hAnsi="Calibri"/>
          <w:b/>
          <w:bCs/>
        </w:rPr>
        <w:t xml:space="preserve">Starostwo Powiatowe w </w:t>
      </w:r>
      <w:r w:rsidR="00A51ABB">
        <w:rPr>
          <w:rFonts w:ascii="Calibri" w:hAnsi="Calibri"/>
          <w:b/>
          <w:bCs/>
        </w:rPr>
        <w:t>Wołowie</w:t>
      </w:r>
      <w:r w:rsidRPr="00FE51E8">
        <w:rPr>
          <w:rFonts w:ascii="Calibri" w:hAnsi="Calibri"/>
          <w:b/>
          <w:bCs/>
        </w:rPr>
        <w:t xml:space="preserve">, </w:t>
      </w:r>
      <w:r w:rsidR="00A51ABB">
        <w:rPr>
          <w:rFonts w:ascii="Calibri" w:hAnsi="Calibri"/>
          <w:b/>
          <w:bCs/>
        </w:rPr>
        <w:t>p</w:t>
      </w:r>
      <w:r w:rsidRPr="00DB6E93">
        <w:rPr>
          <w:rFonts w:ascii="Calibri" w:hAnsi="Calibri"/>
          <w:b/>
          <w:bCs/>
        </w:rPr>
        <w:t xml:space="preserve">l. </w:t>
      </w:r>
      <w:r w:rsidR="00A51ABB">
        <w:rPr>
          <w:rFonts w:ascii="Calibri" w:hAnsi="Calibri"/>
          <w:b/>
          <w:bCs/>
        </w:rPr>
        <w:t>Piastowski</w:t>
      </w:r>
      <w:r>
        <w:rPr>
          <w:rFonts w:ascii="Calibri" w:hAnsi="Calibri"/>
          <w:b/>
          <w:bCs/>
        </w:rPr>
        <w:t xml:space="preserve"> 2</w:t>
      </w:r>
      <w:r w:rsidRPr="00DB6E93">
        <w:rPr>
          <w:rFonts w:ascii="Calibri" w:hAnsi="Calibri"/>
          <w:b/>
          <w:bCs/>
        </w:rPr>
        <w:t>, 5</w:t>
      </w:r>
      <w:r w:rsidR="00A51ABB">
        <w:rPr>
          <w:rFonts w:ascii="Calibri" w:hAnsi="Calibri"/>
          <w:b/>
          <w:bCs/>
        </w:rPr>
        <w:t>6</w:t>
      </w:r>
      <w:r w:rsidRPr="00DB6E93">
        <w:rPr>
          <w:rFonts w:ascii="Calibri" w:hAnsi="Calibri"/>
          <w:b/>
          <w:bCs/>
        </w:rPr>
        <w:t>-</w:t>
      </w:r>
      <w:r w:rsidR="00A51ABB">
        <w:rPr>
          <w:rFonts w:ascii="Calibri" w:hAnsi="Calibri"/>
          <w:b/>
          <w:bCs/>
        </w:rPr>
        <w:t>1</w:t>
      </w:r>
      <w:r w:rsidRPr="00DB6E93">
        <w:rPr>
          <w:rFonts w:ascii="Calibri" w:hAnsi="Calibri"/>
          <w:b/>
          <w:bCs/>
        </w:rPr>
        <w:t xml:space="preserve">00 </w:t>
      </w:r>
      <w:r w:rsidR="00A51ABB">
        <w:rPr>
          <w:rFonts w:ascii="Calibri" w:hAnsi="Calibri"/>
          <w:b/>
          <w:bCs/>
        </w:rPr>
        <w:t>Wołów</w:t>
      </w:r>
      <w:r w:rsidR="0080502F" w:rsidRPr="0080502F">
        <w:rPr>
          <w:rFonts w:ascii="Calibri" w:eastAsia="Times New Roman" w:hAnsi="Calibri" w:cs="Times New Roman"/>
          <w:b/>
          <w:lang w:eastAsia="pl-PL"/>
        </w:rPr>
        <w:t>;</w:t>
      </w:r>
      <w:r w:rsidR="0080502F" w:rsidRPr="0080502F">
        <w:rPr>
          <w:rFonts w:ascii="Calibri" w:eastAsia="Times New Roman" w:hAnsi="Calibri" w:cs="Times New Roman"/>
          <w:b/>
          <w:spacing w:val="-8"/>
          <w:lang w:eastAsia="pl-PL"/>
        </w:rPr>
        <w:t xml:space="preserve"> </w:t>
      </w:r>
    </w:p>
    <w:p w14:paraId="3326B24E" w14:textId="77777777" w:rsidR="00F3554D" w:rsidRPr="00F3554D" w:rsidRDefault="00F3554D" w:rsidP="00B760EA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vanish/>
          <w:kern w:val="3"/>
          <w:lang w:eastAsia="pl-PL"/>
        </w:rPr>
      </w:pPr>
    </w:p>
    <w:p w14:paraId="1BEFE5F1" w14:textId="77777777" w:rsidR="00F3554D" w:rsidRPr="00F3554D" w:rsidRDefault="00F3554D" w:rsidP="00B760EA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vanish/>
          <w:kern w:val="3"/>
          <w:lang w:eastAsia="pl-PL"/>
        </w:rPr>
      </w:pPr>
    </w:p>
    <w:p w14:paraId="23D67A37" w14:textId="77777777" w:rsidR="00F3554D" w:rsidRPr="00F3554D" w:rsidRDefault="00F3554D" w:rsidP="00B760EA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vanish/>
          <w:kern w:val="3"/>
          <w:lang w:eastAsia="pl-PL"/>
        </w:rPr>
      </w:pPr>
    </w:p>
    <w:p w14:paraId="63B9D7F4" w14:textId="5D551369" w:rsidR="0080502F" w:rsidRPr="00B760EA" w:rsidRDefault="0080502F" w:rsidP="00B760EA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B760EA">
        <w:rPr>
          <w:rFonts w:ascii="Calibri" w:eastAsia="Calibri" w:hAnsi="Calibri" w:cs="Times New Roman"/>
          <w:kern w:val="3"/>
          <w:lang w:eastAsia="pl-PL"/>
        </w:rPr>
        <w:t>Strony zgodnie postanawiają, iż miejscem płatności jest bank Zamawiającego.</w:t>
      </w:r>
    </w:p>
    <w:p w14:paraId="6B9E8986" w14:textId="77777777" w:rsidR="0080502F" w:rsidRPr="0080502F" w:rsidRDefault="0080502F" w:rsidP="00B760EA">
      <w:pPr>
        <w:widowControl w:val="0"/>
        <w:numPr>
          <w:ilvl w:val="0"/>
          <w:numId w:val="1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t xml:space="preserve">Wynagrodzenie Wykonawcy płatne będzie przelewem na konto bankowe Wykonawcy nr: …………………………………………………………………………………………………………………………………………..   </w:t>
      </w:r>
    </w:p>
    <w:p w14:paraId="3C0ECA5F" w14:textId="77777777" w:rsidR="0080502F" w:rsidRPr="0080502F" w:rsidRDefault="0080502F" w:rsidP="00B760EA">
      <w:pPr>
        <w:widowControl w:val="0"/>
        <w:numPr>
          <w:ilvl w:val="0"/>
          <w:numId w:val="1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t>Za datę płatności należnego Wykonawcy wynagrodzenia przyjmuje się dzień obciążenia rachunku bankowego Zamawiającego.</w:t>
      </w:r>
    </w:p>
    <w:p w14:paraId="1E767F8C" w14:textId="77777777" w:rsidR="0080502F" w:rsidRPr="0080502F" w:rsidRDefault="0080502F" w:rsidP="00B760EA">
      <w:pPr>
        <w:widowControl w:val="0"/>
        <w:numPr>
          <w:ilvl w:val="0"/>
          <w:numId w:val="1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t>W przypadku zwłoki z płatnością, Zamawiający zapłaci Wykonawcy odsetki ustawowe.</w:t>
      </w:r>
    </w:p>
    <w:p w14:paraId="4307D9F4" w14:textId="77777777" w:rsidR="0080502F" w:rsidRPr="0080502F" w:rsidRDefault="0080502F" w:rsidP="00B760EA">
      <w:pPr>
        <w:widowControl w:val="0"/>
        <w:numPr>
          <w:ilvl w:val="0"/>
          <w:numId w:val="1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iCs/>
          <w:kern w:val="3"/>
          <w:lang w:eastAsia="pl-PL"/>
        </w:rPr>
        <w:t xml:space="preserve">W sytuacji, gdy Zamawiający zobowiązany będzie do zapłaty wynagrodzenia na rzecz Podwykonawcy lub dalszego Podwykonawcy, Zamawiającemu przysługiwać będzie wobec Wykonawcy prawo regresu w pełnej wysokości, tj. prawo regresu co do całej kwoty faktycznie uiszczonej przez Zamawiającego na rzecz Podwykonawcy lub dalszego Podwykonawcy. </w:t>
      </w:r>
    </w:p>
    <w:p w14:paraId="1F41330B" w14:textId="77777777" w:rsidR="0080502F" w:rsidRPr="0080502F" w:rsidRDefault="0080502F" w:rsidP="00B760EA">
      <w:pPr>
        <w:widowControl w:val="0"/>
        <w:numPr>
          <w:ilvl w:val="0"/>
          <w:numId w:val="1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iCs/>
          <w:kern w:val="3"/>
          <w:lang w:eastAsia="pl-PL"/>
        </w:rPr>
        <w:t xml:space="preserve">Strony dopuszczają możliwość podzielonej płatności „SPLIT PAYMENT” przy regulowaniu płatności za przedmiot niniejszej umowy. </w:t>
      </w:r>
    </w:p>
    <w:p w14:paraId="234FF8D3" w14:textId="0F596CC8" w:rsidR="0080502F" w:rsidRPr="0080502F" w:rsidRDefault="0080502F" w:rsidP="00B760EA">
      <w:pPr>
        <w:widowControl w:val="0"/>
        <w:numPr>
          <w:ilvl w:val="0"/>
          <w:numId w:val="1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ahoma"/>
          <w:iCs/>
          <w:kern w:val="3"/>
          <w:lang w:eastAsia="pl-PL"/>
        </w:rPr>
        <w:t xml:space="preserve">Wykonawca oświadcza, że rachunek bankowy wskazany w </w:t>
      </w:r>
      <w:r w:rsidRPr="0080502F">
        <w:rPr>
          <w:rFonts w:ascii="Calibri" w:eastAsia="Calibri" w:hAnsi="Calibri" w:cs="Tahoma"/>
          <w:b/>
          <w:bCs/>
          <w:kern w:val="3"/>
          <w:lang w:eastAsia="pl-PL"/>
        </w:rPr>
        <w:t xml:space="preserve">§ 6 ust. </w:t>
      </w:r>
      <w:r w:rsidR="00F3554D">
        <w:rPr>
          <w:rFonts w:ascii="Calibri" w:eastAsia="Calibri" w:hAnsi="Calibri" w:cs="Tahoma"/>
          <w:b/>
          <w:bCs/>
          <w:kern w:val="3"/>
          <w:lang w:eastAsia="pl-PL"/>
        </w:rPr>
        <w:t>9</w:t>
      </w:r>
      <w:r w:rsidRPr="0080502F">
        <w:rPr>
          <w:rFonts w:ascii="Calibri" w:eastAsia="Calibri" w:hAnsi="Calibri" w:cs="Tahoma"/>
          <w:kern w:val="3"/>
          <w:lang w:eastAsia="pl-PL"/>
        </w:rPr>
        <w:t xml:space="preserve"> jest rachunkiem umożliwiającym płatność w ramach mechanizmu podzielonej płatności, jak również jest rachunkiem znajdującym się w elektronicznym wykazie podmiotów prowadzonym od 1 września 2019 r. przez Szefa Krajowej Administracji Skarbowej (dalej Wykaz). </w:t>
      </w:r>
    </w:p>
    <w:p w14:paraId="5EF08F57" w14:textId="56050F52" w:rsidR="0080502F" w:rsidRPr="004C5E27" w:rsidRDefault="0080502F" w:rsidP="0080502F">
      <w:pPr>
        <w:widowControl w:val="0"/>
        <w:numPr>
          <w:ilvl w:val="0"/>
          <w:numId w:val="1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ahoma"/>
          <w:kern w:val="3"/>
          <w:lang w:eastAsia="pl-PL"/>
        </w:rPr>
        <w:t xml:space="preserve">W przypadku, gdy rachunek bankowy Wykonawcy nie spełnia warunku określonego w </w:t>
      </w:r>
      <w:r w:rsidRPr="0080502F">
        <w:rPr>
          <w:rFonts w:ascii="Calibri" w:eastAsia="Calibri" w:hAnsi="Calibri" w:cs="Tahoma"/>
          <w:b/>
          <w:bCs/>
          <w:kern w:val="3"/>
          <w:lang w:eastAsia="pl-PL"/>
        </w:rPr>
        <w:t>§ 6 ust. 1</w:t>
      </w:r>
      <w:r w:rsidR="00F3554D">
        <w:rPr>
          <w:rFonts w:ascii="Calibri" w:eastAsia="Calibri" w:hAnsi="Calibri" w:cs="Tahoma"/>
          <w:b/>
          <w:bCs/>
          <w:kern w:val="3"/>
          <w:lang w:eastAsia="pl-PL"/>
        </w:rPr>
        <w:t>4</w:t>
      </w:r>
      <w:r w:rsidRPr="0080502F">
        <w:rPr>
          <w:rFonts w:ascii="Calibri" w:eastAsia="Calibri" w:hAnsi="Calibri" w:cs="Tahoma"/>
          <w:kern w:val="3"/>
          <w:lang w:eastAsia="pl-PL"/>
        </w:rPr>
        <w:t>, opóźnienia w dokonaniu płatności, w terminie określonym w</w:t>
      </w:r>
      <w:r w:rsidRPr="0080502F">
        <w:rPr>
          <w:rFonts w:ascii="Calibri" w:eastAsia="Calibri" w:hAnsi="Calibri" w:cs="Tahoma"/>
          <w:iCs/>
          <w:kern w:val="3"/>
          <w:lang w:eastAsia="pl-PL"/>
        </w:rPr>
        <w:t xml:space="preserve"> </w:t>
      </w:r>
      <w:r w:rsidRPr="0080502F">
        <w:rPr>
          <w:rFonts w:ascii="Calibri" w:eastAsia="Calibri" w:hAnsi="Calibri" w:cs="Tahoma"/>
          <w:b/>
          <w:bCs/>
          <w:kern w:val="3"/>
          <w:lang w:eastAsia="pl-PL"/>
        </w:rPr>
        <w:t xml:space="preserve">§ 6 ust. </w:t>
      </w:r>
      <w:r w:rsidR="00F3554D">
        <w:rPr>
          <w:rFonts w:ascii="Calibri" w:eastAsia="Calibri" w:hAnsi="Calibri" w:cs="Tahoma"/>
          <w:b/>
          <w:bCs/>
          <w:kern w:val="3"/>
          <w:lang w:eastAsia="pl-PL"/>
        </w:rPr>
        <w:t>6</w:t>
      </w:r>
      <w:r w:rsidRPr="0080502F">
        <w:rPr>
          <w:rFonts w:ascii="Calibri" w:eastAsia="Calibri" w:hAnsi="Calibri" w:cs="Tahoma"/>
          <w:kern w:val="3"/>
          <w:lang w:eastAsia="pl-PL"/>
        </w:rPr>
        <w:t xml:space="preserve">, powstałe wskutek braku możliwości realizacji płatności wynagrodzenia z zastosowaniem mechanizmu podzielonej płatności bądź dokonania płatności na rachunek objęty Wykazem, nie stanowi dla Wykonawcy podstawy </w:t>
      </w:r>
      <w:r w:rsidRPr="0080502F">
        <w:rPr>
          <w:rFonts w:ascii="Calibri" w:eastAsia="Calibri" w:hAnsi="Calibri" w:cs="Tahoma"/>
          <w:kern w:val="3"/>
          <w:lang w:eastAsia="pl-PL"/>
        </w:rPr>
        <w:br/>
        <w:t xml:space="preserve">do żądania od Zamawiającego jakichkolwiek odsetek, jak również innych roszczeń z tytułu dokonania </w:t>
      </w:r>
      <w:r w:rsidRPr="0080502F">
        <w:rPr>
          <w:rFonts w:ascii="Calibri" w:eastAsia="Calibri" w:hAnsi="Calibri" w:cs="Tahoma"/>
          <w:kern w:val="3"/>
          <w:lang w:eastAsia="pl-PL"/>
        </w:rPr>
        <w:lastRenderedPageBreak/>
        <w:t>nieterminowej płatności.</w:t>
      </w:r>
    </w:p>
    <w:p w14:paraId="2D88B49C" w14:textId="77777777" w:rsidR="004C5E27" w:rsidRPr="009A1D8B" w:rsidRDefault="004C5E27" w:rsidP="009A1D8B">
      <w:pPr>
        <w:widowControl w:val="0"/>
        <w:numPr>
          <w:ilvl w:val="0"/>
          <w:numId w:val="1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>
        <w:rPr>
          <w:rFonts w:ascii="Calibri" w:eastAsia="Calibri" w:hAnsi="Calibri" w:cs="Tahoma"/>
          <w:kern w:val="3"/>
          <w:lang w:eastAsia="pl-PL"/>
        </w:rPr>
        <w:t>Wykonawca oświadcza, że jest/nie jest podatnikiem VAT czynnym.</w:t>
      </w:r>
    </w:p>
    <w:p w14:paraId="0778439A" w14:textId="77777777" w:rsidR="004C5E27" w:rsidRPr="009A1D8B" w:rsidRDefault="004C5E27" w:rsidP="009A1D8B">
      <w:pPr>
        <w:widowControl w:val="0"/>
        <w:numPr>
          <w:ilvl w:val="0"/>
          <w:numId w:val="1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eastAsia="Calibri" w:cs="Times New Roman"/>
          <w:kern w:val="3"/>
          <w:lang w:eastAsia="pl-PL"/>
        </w:rPr>
      </w:pPr>
      <w:r w:rsidRPr="009A1D8B">
        <w:rPr>
          <w:rFonts w:cstheme="minorHAnsi"/>
          <w:color w:val="000000"/>
        </w:rPr>
        <w:t xml:space="preserve">W przypadku zmiany statusu podatnika VAT, w trybie natychmiastowym zawiadomi Zamawiającego, przy czym zawiadomienie winno nastąpić nie później niż z terminem zapłaty wynagrodzenia. </w:t>
      </w:r>
    </w:p>
    <w:p w14:paraId="0A7CE9CF" w14:textId="2BC621DF" w:rsidR="004C5E27" w:rsidRPr="009A1D8B" w:rsidRDefault="004C5E27" w:rsidP="009A1D8B">
      <w:pPr>
        <w:widowControl w:val="0"/>
        <w:numPr>
          <w:ilvl w:val="0"/>
          <w:numId w:val="1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eastAsia="Calibri" w:cs="Times New Roman"/>
          <w:kern w:val="3"/>
          <w:lang w:eastAsia="pl-PL"/>
        </w:rPr>
      </w:pPr>
      <w:r w:rsidRPr="009A1D8B">
        <w:rPr>
          <w:rFonts w:cstheme="minorHAnsi"/>
          <w:color w:val="000000"/>
        </w:rPr>
        <w:t xml:space="preserve">Strony ustalają, że w przypadku, gdy Wykonawca nie jest podatnikiem VAT czynnym i zmianie ulegnie  jego status podatnika na podatnika VAT czynnego </w:t>
      </w:r>
      <w:r w:rsidRPr="009A1D8B">
        <w:rPr>
          <w:rFonts w:cstheme="minorHAnsi"/>
          <w:b/>
          <w:bCs/>
          <w:color w:val="000000"/>
        </w:rPr>
        <w:t>wynagrodzenie brutto</w:t>
      </w:r>
      <w:r w:rsidRPr="009A1D8B">
        <w:rPr>
          <w:rFonts w:cstheme="minorHAnsi"/>
          <w:color w:val="000000"/>
        </w:rPr>
        <w:t xml:space="preserve"> określone w ust. 1 nie ulegnie zmianie – zmianie ulegnie natomiast wynagrodzenie netto oraz wartość podatku VAT.</w:t>
      </w:r>
    </w:p>
    <w:p w14:paraId="04211989" w14:textId="77777777" w:rsidR="004C5E27" w:rsidRPr="00783BFD" w:rsidRDefault="004C5E27" w:rsidP="009A1D8B">
      <w:pPr>
        <w:widowControl w:val="0"/>
        <w:tabs>
          <w:tab w:val="left" w:pos="426"/>
        </w:tabs>
        <w:suppressAutoHyphens/>
        <w:autoSpaceDN w:val="0"/>
        <w:spacing w:after="0" w:line="276" w:lineRule="auto"/>
        <w:ind w:left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</w:p>
    <w:p w14:paraId="6509F601" w14:textId="77777777" w:rsidR="007032B5" w:rsidRDefault="007032B5" w:rsidP="0080502F">
      <w:pPr>
        <w:spacing w:before="120" w:after="0" w:line="276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</w:pPr>
    </w:p>
    <w:p w14:paraId="4DB7F7DD" w14:textId="77777777" w:rsidR="0080502F" w:rsidRPr="0080502F" w:rsidRDefault="0080502F" w:rsidP="0080502F">
      <w:pPr>
        <w:spacing w:before="120" w:after="0" w:line="276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  <w:t>§ 7</w:t>
      </w:r>
    </w:p>
    <w:p w14:paraId="25ACAB69" w14:textId="77777777" w:rsidR="0080502F" w:rsidRPr="0080502F" w:rsidRDefault="0080502F" w:rsidP="0080502F">
      <w:pPr>
        <w:spacing w:after="120" w:line="360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  <w:t>Harmonogram realizacji prac projektowych</w:t>
      </w:r>
    </w:p>
    <w:p w14:paraId="6C38919D" w14:textId="77777777" w:rsidR="0080502F" w:rsidRPr="0080502F" w:rsidRDefault="0080502F" w:rsidP="00F3554D">
      <w:pPr>
        <w:widowControl w:val="0"/>
        <w:numPr>
          <w:ilvl w:val="0"/>
          <w:numId w:val="13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Times New Roman" w:hAnsi="Calibri" w:cs="Times New Roman"/>
          <w:b/>
          <w:kern w:val="3"/>
          <w:lang w:eastAsia="zh-CN"/>
        </w:rPr>
      </w:pPr>
      <w:r w:rsidRPr="0080502F">
        <w:rPr>
          <w:rFonts w:ascii="Calibri" w:eastAsia="Times New Roman" w:hAnsi="Calibri" w:cs="Times New Roman"/>
          <w:kern w:val="3"/>
          <w:lang w:eastAsia="zh-CN"/>
        </w:rPr>
        <w:t xml:space="preserve">Harmonogram realizacji prac projektowych określa zakres, kolejność i termin wykonania poszczególnych etapów realizacji zamówienia oraz określa ich wartość pieniężną. </w:t>
      </w:r>
    </w:p>
    <w:p w14:paraId="51373643" w14:textId="0E2D846F" w:rsidR="0080502F" w:rsidRPr="00EE244E" w:rsidRDefault="0080502F" w:rsidP="00F3554D">
      <w:pPr>
        <w:widowControl w:val="0"/>
        <w:numPr>
          <w:ilvl w:val="0"/>
          <w:numId w:val="13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Times New Roman" w:hAnsi="Calibri" w:cs="Times New Roman"/>
          <w:b/>
          <w:strike/>
          <w:kern w:val="3"/>
          <w:u w:val="single"/>
          <w:lang w:eastAsia="zh-CN"/>
        </w:rPr>
      </w:pPr>
      <w:r w:rsidRPr="00EE244E">
        <w:rPr>
          <w:rFonts w:ascii="Calibri" w:eastAsia="Times New Roman" w:hAnsi="Calibri" w:cs="Times New Roman"/>
          <w:b/>
          <w:kern w:val="3"/>
          <w:u w:val="single"/>
          <w:lang w:eastAsia="zh-CN"/>
        </w:rPr>
        <w:t xml:space="preserve">Wykonawca </w:t>
      </w:r>
      <w:r w:rsidRPr="00EE244E">
        <w:rPr>
          <w:rFonts w:ascii="Calibri" w:eastAsia="Arial Unicode MS" w:hAnsi="Calibri" w:cs="Times New Roman"/>
          <w:b/>
          <w:u w:val="single"/>
          <w:lang w:eastAsia="zh-CN"/>
        </w:rPr>
        <w:t xml:space="preserve">zobowiązuje się do przedłożenia Zamawiającemu harmonogramu realizacji prac projektowych w </w:t>
      </w:r>
      <w:r w:rsidR="00BE4BF4" w:rsidRPr="00EE244E">
        <w:rPr>
          <w:rFonts w:ascii="Calibri" w:eastAsia="Arial Unicode MS" w:hAnsi="Calibri" w:cs="Times New Roman"/>
          <w:b/>
          <w:u w:val="single"/>
          <w:lang w:eastAsia="zh-CN"/>
        </w:rPr>
        <w:t>terminie do 14 dni od dnia podpisania niniejszej Umowy</w:t>
      </w:r>
      <w:r w:rsidRPr="00EE244E">
        <w:rPr>
          <w:rFonts w:ascii="Calibri" w:eastAsia="Arial Unicode MS" w:hAnsi="Calibri" w:cs="Times New Roman"/>
          <w:b/>
          <w:u w:val="single"/>
          <w:lang w:eastAsia="zh-CN"/>
        </w:rPr>
        <w:t xml:space="preserve">. </w:t>
      </w:r>
    </w:p>
    <w:p w14:paraId="4E29767D" w14:textId="77777777" w:rsidR="0080502F" w:rsidRPr="0080502F" w:rsidRDefault="0080502F" w:rsidP="00F3554D">
      <w:pPr>
        <w:widowControl w:val="0"/>
        <w:numPr>
          <w:ilvl w:val="0"/>
          <w:numId w:val="13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Times New Roman" w:hAnsi="Calibri" w:cs="Times New Roman"/>
          <w:b/>
          <w:kern w:val="3"/>
          <w:lang w:eastAsia="zh-CN"/>
        </w:rPr>
      </w:pPr>
      <w:r w:rsidRPr="0080502F">
        <w:rPr>
          <w:rFonts w:ascii="Calibri" w:eastAsia="Times New Roman" w:hAnsi="Calibri" w:cs="Times New Roman"/>
          <w:kern w:val="3"/>
          <w:lang w:eastAsia="zh-CN"/>
        </w:rPr>
        <w:t>Ewentualne zmiany w harmonogramie wymagają pod rygorem nieważności zgody Zamawiającego oraz zachowania formy pisemnej.</w:t>
      </w:r>
    </w:p>
    <w:p w14:paraId="27B3848F" w14:textId="77777777" w:rsidR="0080502F" w:rsidRPr="0080502F" w:rsidRDefault="0080502F" w:rsidP="0080502F">
      <w:pPr>
        <w:tabs>
          <w:tab w:val="num" w:pos="709"/>
        </w:tabs>
        <w:spacing w:after="0" w:line="276" w:lineRule="auto"/>
        <w:ind w:left="709" w:hanging="360"/>
        <w:jc w:val="both"/>
        <w:rPr>
          <w:rFonts w:ascii="Calibri" w:eastAsia="Times New Roman" w:hAnsi="Calibri" w:cs="Times New Roman"/>
          <w:b/>
          <w:bCs/>
          <w:color w:val="000000"/>
          <w:lang w:eastAsia="pl-PL"/>
        </w:rPr>
      </w:pPr>
    </w:p>
    <w:p w14:paraId="2CF1320D" w14:textId="77777777" w:rsidR="0080502F" w:rsidRPr="0080502F" w:rsidRDefault="0080502F" w:rsidP="0080502F">
      <w:pPr>
        <w:spacing w:before="120" w:after="0" w:line="276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  <w:t>§ 8</w:t>
      </w:r>
    </w:p>
    <w:p w14:paraId="3C19D6DE" w14:textId="77777777" w:rsidR="0080502F" w:rsidRPr="0080502F" w:rsidRDefault="0080502F" w:rsidP="0080502F">
      <w:pPr>
        <w:spacing w:after="120" w:line="360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  <w:t>Osoby uczestniczące w realizacji przedmiotu zamówienia</w:t>
      </w:r>
    </w:p>
    <w:p w14:paraId="4654DAB0" w14:textId="77777777" w:rsidR="0080502F" w:rsidRPr="0080502F" w:rsidRDefault="0080502F" w:rsidP="0080502F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Zamawiający oświadcza, iż osobą odpowiedzialną za koordynację obowiązków umownych Zamawiającego jest: …………………………………………………………………………………………………………</w:t>
      </w:r>
    </w:p>
    <w:p w14:paraId="40567C30" w14:textId="77777777" w:rsidR="0080502F" w:rsidRPr="0080502F" w:rsidRDefault="0080502F" w:rsidP="0080502F">
      <w:pPr>
        <w:numPr>
          <w:ilvl w:val="0"/>
          <w:numId w:val="3"/>
        </w:numPr>
        <w:suppressAutoHyphens/>
        <w:autoSpaceDN w:val="0"/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kern w:val="3"/>
          <w:lang w:eastAsia="zh-CN"/>
        </w:rPr>
      </w:pPr>
      <w:r w:rsidRPr="0080502F">
        <w:rPr>
          <w:rFonts w:ascii="Calibri" w:eastAsia="Times New Roman" w:hAnsi="Calibri" w:cs="Times New Roman"/>
          <w:kern w:val="3"/>
          <w:lang w:eastAsia="zh-CN"/>
        </w:rPr>
        <w:t>Wykonawca oświadcza, iż osobą odpowiedzialną za kierowanie pracami projektowymi stanowiącymi przedmiot umowy jest: ………………………………………………………………………………………………………..</w:t>
      </w:r>
    </w:p>
    <w:p w14:paraId="57A19DA1" w14:textId="5D80C0A1" w:rsidR="005821B6" w:rsidRPr="00783BFD" w:rsidRDefault="0080502F" w:rsidP="0080502F">
      <w:pPr>
        <w:numPr>
          <w:ilvl w:val="0"/>
          <w:numId w:val="3"/>
        </w:numPr>
        <w:suppressAutoHyphens/>
        <w:autoSpaceDN w:val="0"/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kern w:val="3"/>
          <w:lang w:eastAsia="zh-CN"/>
        </w:rPr>
      </w:pPr>
      <w:r w:rsidRPr="0080502F">
        <w:rPr>
          <w:rFonts w:ascii="Calibri" w:eastAsia="Times New Roman" w:hAnsi="Calibri" w:cs="Times New Roman"/>
          <w:kern w:val="3"/>
          <w:lang w:eastAsia="zh-CN"/>
        </w:rPr>
        <w:t>Każda ze Stron może dokonać zmian osób wskazanych w ust. 1 i 2, informując o tym pisemnie drugą Stronę z co najmniej 3 – dniowym wyprzedzeniem. Zmiana taka nie wymaga aneksu do umowy.</w:t>
      </w:r>
    </w:p>
    <w:p w14:paraId="175E6AE5" w14:textId="77777777" w:rsidR="0080502F" w:rsidRPr="0080502F" w:rsidRDefault="0080502F" w:rsidP="0080502F">
      <w:pPr>
        <w:spacing w:before="120" w:after="0" w:line="276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  <w:t>§ 9</w:t>
      </w:r>
    </w:p>
    <w:p w14:paraId="1C379AFA" w14:textId="11A9378D" w:rsidR="0080502F" w:rsidRDefault="0080502F" w:rsidP="0080502F">
      <w:pPr>
        <w:spacing w:after="120" w:line="360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</w:pPr>
      <w:r w:rsidRPr="009C2ADE"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  <w:t>Odbiór</w:t>
      </w:r>
    </w:p>
    <w:p w14:paraId="1C411CC0" w14:textId="77777777" w:rsidR="0080502F" w:rsidRPr="0080502F" w:rsidRDefault="0080502F" w:rsidP="00B753C9">
      <w:pPr>
        <w:widowControl w:val="0"/>
        <w:tabs>
          <w:tab w:val="left" w:pos="360"/>
          <w:tab w:val="left" w:pos="851"/>
        </w:tabs>
        <w:suppressAutoHyphens/>
        <w:autoSpaceDN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Strony ustalają następujące warunki odbioru przedmiotu zamówienia:</w:t>
      </w:r>
    </w:p>
    <w:p w14:paraId="4F421A7D" w14:textId="2FA3F5FD" w:rsidR="009C2ADE" w:rsidRPr="009C2ADE" w:rsidRDefault="009C2ADE" w:rsidP="00F3554D">
      <w:pPr>
        <w:widowControl w:val="0"/>
        <w:numPr>
          <w:ilvl w:val="0"/>
          <w:numId w:val="28"/>
        </w:numPr>
        <w:tabs>
          <w:tab w:val="left" w:pos="360"/>
          <w:tab w:val="left" w:pos="709"/>
        </w:tabs>
        <w:suppressAutoHyphens/>
        <w:autoSpaceDN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kern w:val="3"/>
          <w:lang w:eastAsia="zh-CN"/>
        </w:rPr>
      </w:pPr>
      <w:r w:rsidRPr="009C2ADE">
        <w:rPr>
          <w:rFonts w:ascii="Calibri" w:eastAsia="Times New Roman" w:hAnsi="Calibri" w:cs="Times New Roman"/>
          <w:kern w:val="3"/>
          <w:lang w:eastAsia="zh-CN"/>
        </w:rPr>
        <w:t xml:space="preserve">Zamawiający przewiduje dokonanie dwóch odbiorów częściowych, po wykonaniu I </w:t>
      </w:r>
      <w:proofErr w:type="spellStart"/>
      <w:r w:rsidRPr="009C2ADE">
        <w:rPr>
          <w:rFonts w:ascii="Calibri" w:eastAsia="Times New Roman" w:hAnsi="Calibri" w:cs="Times New Roman"/>
          <w:kern w:val="3"/>
          <w:lang w:eastAsia="zh-CN"/>
        </w:rPr>
        <w:t>i</w:t>
      </w:r>
      <w:proofErr w:type="spellEnd"/>
      <w:r w:rsidRPr="009C2ADE">
        <w:rPr>
          <w:rFonts w:ascii="Calibri" w:eastAsia="Times New Roman" w:hAnsi="Calibri" w:cs="Times New Roman"/>
          <w:kern w:val="3"/>
          <w:lang w:eastAsia="zh-CN"/>
        </w:rPr>
        <w:t xml:space="preserve"> II ETAPU realizacji umowy, zgodnie z harmonogramem realizacji prac projektowych stanowiącym załącznik nr 2 do Umowy. Dokumentem potwierdzającym wykonanie tych etapów realizacji umowy będzie podpisany przez Strony protokół </w:t>
      </w:r>
      <w:r>
        <w:rPr>
          <w:rFonts w:ascii="Calibri" w:eastAsia="Times New Roman" w:hAnsi="Calibri" w:cs="Times New Roman"/>
          <w:kern w:val="3"/>
          <w:lang w:eastAsia="zh-CN"/>
        </w:rPr>
        <w:t>odbioru częściowego</w:t>
      </w:r>
      <w:r w:rsidR="001F78FA">
        <w:rPr>
          <w:rFonts w:ascii="Calibri" w:eastAsia="Times New Roman" w:hAnsi="Calibri" w:cs="Times New Roman"/>
          <w:kern w:val="3"/>
          <w:lang w:eastAsia="zh-CN"/>
        </w:rPr>
        <w:t xml:space="preserve"> </w:t>
      </w:r>
      <w:r w:rsidR="001F78FA">
        <w:rPr>
          <w:rFonts w:ascii="Calibri" w:eastAsia="Times New Roman" w:hAnsi="Calibri" w:cs="Times New Roman"/>
          <w:color w:val="000000" w:themeColor="text1"/>
          <w:kern w:val="3"/>
          <w:lang w:eastAsia="zh-CN"/>
        </w:rPr>
        <w:t>(wzór protokołu stanowi załącznik nr 3 do niniejszej umowy)</w:t>
      </w:r>
      <w:r>
        <w:rPr>
          <w:rFonts w:ascii="Calibri" w:eastAsia="Times New Roman" w:hAnsi="Calibri" w:cs="Times New Roman"/>
          <w:kern w:val="3"/>
          <w:lang w:eastAsia="zh-CN"/>
        </w:rPr>
        <w:t>;</w:t>
      </w:r>
    </w:p>
    <w:p w14:paraId="08F8A082" w14:textId="30ED8790" w:rsidR="0080502F" w:rsidRPr="0080502F" w:rsidRDefault="0080502F" w:rsidP="00F3554D">
      <w:pPr>
        <w:widowControl w:val="0"/>
        <w:numPr>
          <w:ilvl w:val="0"/>
          <w:numId w:val="28"/>
        </w:numPr>
        <w:tabs>
          <w:tab w:val="left" w:pos="360"/>
          <w:tab w:val="left" w:pos="709"/>
        </w:tabs>
        <w:suppressAutoHyphens/>
        <w:autoSpaceDN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kern w:val="3"/>
          <w:lang w:eastAsia="zh-CN"/>
        </w:rPr>
      </w:pPr>
      <w:r w:rsidRPr="0080502F">
        <w:rPr>
          <w:rFonts w:ascii="Calibri" w:eastAsia="Times New Roman" w:hAnsi="Calibri" w:cs="Times New Roman"/>
          <w:kern w:val="3"/>
          <w:lang w:eastAsia="zh-CN"/>
        </w:rPr>
        <w:t xml:space="preserve">dokumentem potwierdzającym przekazanie Zamawiającemu wykonanego przedmiotu umowy zgodnie z terminem zakończenia określonym w </w:t>
      </w:r>
      <w:r w:rsidRPr="0080502F">
        <w:rPr>
          <w:rFonts w:ascii="Calibri" w:eastAsia="Times New Roman" w:hAnsi="Calibri" w:cs="Times New Roman"/>
          <w:b/>
          <w:bCs/>
          <w:kern w:val="3"/>
          <w:lang w:eastAsia="zh-CN"/>
        </w:rPr>
        <w:t>§ 3 ust. 1</w:t>
      </w:r>
      <w:r w:rsidRPr="0080502F">
        <w:rPr>
          <w:rFonts w:ascii="Calibri" w:eastAsia="Times New Roman" w:hAnsi="Calibri" w:cs="Times New Roman"/>
          <w:kern w:val="3"/>
          <w:lang w:eastAsia="zh-CN"/>
        </w:rPr>
        <w:t xml:space="preserve"> umowy jest protokół zdawczo – odbiorczy, sporządzony po przyjęciu dokumentacji</w:t>
      </w:r>
      <w:r w:rsidR="00AB725B">
        <w:rPr>
          <w:rFonts w:ascii="Calibri" w:eastAsia="Times New Roman" w:hAnsi="Calibri" w:cs="Times New Roman"/>
          <w:kern w:val="3"/>
          <w:lang w:eastAsia="zh-CN"/>
        </w:rPr>
        <w:t xml:space="preserve"> </w:t>
      </w:r>
      <w:r w:rsidR="00AB725B" w:rsidRPr="00EE244E">
        <w:rPr>
          <w:rFonts w:ascii="Calibri" w:eastAsia="Times New Roman" w:hAnsi="Calibri" w:cs="Times New Roman"/>
          <w:kern w:val="3"/>
          <w:lang w:eastAsia="zh-CN"/>
        </w:rPr>
        <w:t>wraz z uzyskanymi decyzjami</w:t>
      </w:r>
      <w:r w:rsidR="001F78FA">
        <w:rPr>
          <w:rFonts w:ascii="Calibri" w:eastAsia="Times New Roman" w:hAnsi="Calibri" w:cs="Times New Roman"/>
          <w:kern w:val="3"/>
          <w:lang w:eastAsia="zh-CN"/>
        </w:rPr>
        <w:t>/zgłoszeniami</w:t>
      </w:r>
      <w:r w:rsidR="00AB725B" w:rsidRPr="00EE244E">
        <w:rPr>
          <w:rFonts w:ascii="Calibri" w:eastAsia="Times New Roman" w:hAnsi="Calibri" w:cs="Times New Roman"/>
          <w:kern w:val="3"/>
          <w:lang w:eastAsia="zh-CN"/>
        </w:rPr>
        <w:t xml:space="preserve">, o których mowa w </w:t>
      </w:r>
      <w:r w:rsidR="00AB725B" w:rsidRPr="00EE244E">
        <w:rPr>
          <w:rFonts w:ascii="Calibri" w:eastAsia="Times New Roman" w:hAnsi="Calibri" w:cs="Times New Roman"/>
          <w:b/>
          <w:bCs/>
          <w:kern w:val="3"/>
          <w:lang w:eastAsia="zh-CN"/>
        </w:rPr>
        <w:t>§ 2 ust. 1 pkt 1</w:t>
      </w:r>
      <w:r w:rsidR="001F78FA">
        <w:rPr>
          <w:rFonts w:ascii="Calibri" w:eastAsia="Times New Roman" w:hAnsi="Calibri" w:cs="Times New Roman"/>
          <w:b/>
          <w:bCs/>
          <w:kern w:val="3"/>
          <w:lang w:eastAsia="zh-CN"/>
        </w:rPr>
        <w:t>0</w:t>
      </w:r>
      <w:r w:rsidR="00AB725B" w:rsidRPr="00EE244E">
        <w:rPr>
          <w:rFonts w:ascii="Calibri" w:eastAsia="Times New Roman" w:hAnsi="Calibri" w:cs="Times New Roman"/>
          <w:b/>
          <w:bCs/>
          <w:kern w:val="3"/>
          <w:lang w:eastAsia="zh-CN"/>
        </w:rPr>
        <w:t>e</w:t>
      </w:r>
      <w:r w:rsidRPr="00EE244E">
        <w:rPr>
          <w:rFonts w:ascii="Calibri" w:eastAsia="Times New Roman" w:hAnsi="Calibri" w:cs="Times New Roman"/>
          <w:kern w:val="3"/>
          <w:lang w:eastAsia="zh-CN"/>
        </w:rPr>
        <w:t>;</w:t>
      </w:r>
    </w:p>
    <w:p w14:paraId="5B2408F5" w14:textId="2E9B09D5" w:rsidR="0080502F" w:rsidRPr="0080502F" w:rsidRDefault="0093367F" w:rsidP="00F3554D">
      <w:pPr>
        <w:widowControl w:val="0"/>
        <w:numPr>
          <w:ilvl w:val="0"/>
          <w:numId w:val="28"/>
        </w:numPr>
        <w:tabs>
          <w:tab w:val="left" w:pos="360"/>
          <w:tab w:val="left" w:pos="709"/>
        </w:tabs>
        <w:suppressAutoHyphens/>
        <w:autoSpaceDN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kern w:val="3"/>
          <w:lang w:eastAsia="zh-CN"/>
        </w:rPr>
      </w:pPr>
      <w:r>
        <w:rPr>
          <w:rFonts w:ascii="Calibri" w:eastAsia="Times New Roman" w:hAnsi="Calibri" w:cs="Times New Roman"/>
          <w:kern w:val="3"/>
          <w:lang w:eastAsia="zh-CN"/>
        </w:rPr>
        <w:t>protokół zdawczo-odbiorczy</w:t>
      </w:r>
      <w:r w:rsidR="0080502F" w:rsidRPr="0080502F">
        <w:rPr>
          <w:rFonts w:ascii="Calibri" w:eastAsia="Times New Roman" w:hAnsi="Calibri" w:cs="Times New Roman"/>
          <w:kern w:val="3"/>
          <w:lang w:eastAsia="zh-CN"/>
        </w:rPr>
        <w:t xml:space="preserve"> po podpisaniu przez obie Strony stanowić będzie podstawę do </w:t>
      </w:r>
      <w:r w:rsidR="0080502F" w:rsidRPr="0080502F">
        <w:rPr>
          <w:rFonts w:ascii="Calibri" w:eastAsia="Times New Roman" w:hAnsi="Calibri" w:cs="Times New Roman"/>
          <w:kern w:val="3"/>
          <w:lang w:eastAsia="zh-CN"/>
        </w:rPr>
        <w:lastRenderedPageBreak/>
        <w:t xml:space="preserve">wystawienia faktury </w:t>
      </w:r>
      <w:r w:rsidR="009C2ADE">
        <w:rPr>
          <w:rFonts w:ascii="Calibri" w:eastAsia="Times New Roman" w:hAnsi="Calibri" w:cs="Times New Roman"/>
          <w:kern w:val="3"/>
          <w:lang w:eastAsia="zh-CN"/>
        </w:rPr>
        <w:t>końcowej;</w:t>
      </w:r>
    </w:p>
    <w:p w14:paraId="76C57F7E" w14:textId="45A991F0" w:rsidR="00687752" w:rsidRPr="00687752" w:rsidRDefault="00FC69B0" w:rsidP="00687752">
      <w:pPr>
        <w:widowControl w:val="0"/>
        <w:numPr>
          <w:ilvl w:val="0"/>
          <w:numId w:val="28"/>
        </w:numPr>
        <w:tabs>
          <w:tab w:val="left" w:pos="360"/>
          <w:tab w:val="left" w:pos="709"/>
        </w:tabs>
        <w:suppressAutoHyphens/>
        <w:autoSpaceDN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kern w:val="3"/>
          <w:lang w:eastAsia="zh-CN"/>
        </w:rPr>
      </w:pPr>
      <w:r>
        <w:rPr>
          <w:rFonts w:ascii="Calibri" w:eastAsia="Times New Roman" w:hAnsi="Calibri" w:cs="Times New Roman"/>
          <w:kern w:val="3"/>
          <w:lang w:eastAsia="zh-CN"/>
        </w:rPr>
        <w:t>p</w:t>
      </w:r>
      <w:r w:rsidR="0080502F" w:rsidRPr="00D331B2">
        <w:rPr>
          <w:rFonts w:ascii="Calibri" w:eastAsia="Times New Roman" w:hAnsi="Calibri" w:cs="Times New Roman"/>
          <w:kern w:val="3"/>
          <w:lang w:eastAsia="zh-CN"/>
        </w:rPr>
        <w:t>rzyjęcie przedmiotu umowy protokołem zdawczo – odbiorczym nie zwalnia z pełnienia przez Wykonawcę obowiązków nadzoru autorskiego.</w:t>
      </w:r>
    </w:p>
    <w:p w14:paraId="3D48BA54" w14:textId="77777777" w:rsidR="00687752" w:rsidRDefault="00687752" w:rsidP="0080502F">
      <w:pPr>
        <w:spacing w:before="120" w:after="0" w:line="276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</w:pPr>
    </w:p>
    <w:p w14:paraId="5761012E" w14:textId="77777777" w:rsidR="0080502F" w:rsidRPr="0080502F" w:rsidRDefault="0080502F" w:rsidP="0080502F">
      <w:pPr>
        <w:spacing w:before="120" w:after="0" w:line="276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  <w:t>§ 10</w:t>
      </w:r>
    </w:p>
    <w:p w14:paraId="3F771329" w14:textId="77777777" w:rsidR="0080502F" w:rsidRPr="0080502F" w:rsidRDefault="0080502F" w:rsidP="0080502F">
      <w:pPr>
        <w:spacing w:after="120" w:line="360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  <w:t>Prawa autorskie</w:t>
      </w:r>
    </w:p>
    <w:p w14:paraId="5626D061" w14:textId="77777777" w:rsidR="0080502F" w:rsidRPr="0080502F" w:rsidRDefault="0080502F" w:rsidP="00F3554D">
      <w:pPr>
        <w:widowControl w:val="0"/>
        <w:numPr>
          <w:ilvl w:val="0"/>
          <w:numId w:val="29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Wykonawca odpowiada za naruszenie autorskich praw majątkowych i dóbr osobistych osób trzecich, odnoszących się do przedmiotu umowy oraz oświadcza, że wszystkie wyniki jego działań mogące stanowić przedmiot praw autorskich, wykonane w ramach umowy, będą oryginalne, bez niedozwolonych zapożyczeń z utworów osób trzecich, a także nie będą naruszać autorskich praw majątkowych i dóbr osobistych osób trzecich.</w:t>
      </w:r>
    </w:p>
    <w:p w14:paraId="2A14F3D4" w14:textId="759F385C" w:rsidR="0080502F" w:rsidRPr="0080502F" w:rsidRDefault="0080502F" w:rsidP="00F3554D">
      <w:pPr>
        <w:widowControl w:val="0"/>
        <w:numPr>
          <w:ilvl w:val="0"/>
          <w:numId w:val="29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kern w:val="3"/>
          <w:lang w:eastAsia="zh-CN"/>
        </w:rPr>
        <w:t>Wykonawca, stosownie do ustawy z dnia 4 lutego 1994 r. o prawie autorskim i prawach pokrewnych (</w:t>
      </w:r>
      <w:r w:rsidRPr="00E06FC2">
        <w:rPr>
          <w:rFonts w:ascii="Calibri" w:eastAsia="Times New Roman" w:hAnsi="Calibri" w:cs="Times New Roman"/>
          <w:kern w:val="3"/>
          <w:lang w:eastAsia="zh-CN"/>
        </w:rPr>
        <w:t>Dz.U. z 202</w:t>
      </w:r>
      <w:r w:rsidR="001D14FC">
        <w:rPr>
          <w:rFonts w:ascii="Calibri" w:eastAsia="Times New Roman" w:hAnsi="Calibri" w:cs="Times New Roman"/>
          <w:kern w:val="3"/>
          <w:lang w:eastAsia="zh-CN"/>
        </w:rPr>
        <w:t>2</w:t>
      </w:r>
      <w:r w:rsidRPr="00E06FC2">
        <w:rPr>
          <w:rFonts w:ascii="Calibri" w:eastAsia="Times New Roman" w:hAnsi="Calibri" w:cs="Times New Roman"/>
          <w:kern w:val="3"/>
          <w:lang w:eastAsia="zh-CN"/>
        </w:rPr>
        <w:t xml:space="preserve"> r. poz. </w:t>
      </w:r>
      <w:r w:rsidR="001D14FC">
        <w:rPr>
          <w:rFonts w:ascii="Calibri" w:eastAsia="Times New Roman" w:hAnsi="Calibri" w:cs="Times New Roman"/>
          <w:kern w:val="3"/>
          <w:lang w:eastAsia="zh-CN"/>
        </w:rPr>
        <w:t>2509</w:t>
      </w:r>
      <w:r w:rsidR="0082099E">
        <w:rPr>
          <w:rFonts w:ascii="Calibri" w:eastAsia="Times New Roman" w:hAnsi="Calibri" w:cs="Times New Roman"/>
          <w:kern w:val="3"/>
          <w:lang w:eastAsia="zh-CN"/>
        </w:rPr>
        <w:t xml:space="preserve"> z </w:t>
      </w:r>
      <w:proofErr w:type="spellStart"/>
      <w:r w:rsidR="0082099E">
        <w:rPr>
          <w:rFonts w:ascii="Calibri" w:eastAsia="Times New Roman" w:hAnsi="Calibri" w:cs="Times New Roman"/>
          <w:kern w:val="3"/>
          <w:lang w:eastAsia="zh-CN"/>
        </w:rPr>
        <w:t>późn</w:t>
      </w:r>
      <w:proofErr w:type="spellEnd"/>
      <w:r w:rsidR="0082099E">
        <w:rPr>
          <w:rFonts w:ascii="Calibri" w:eastAsia="Times New Roman" w:hAnsi="Calibri" w:cs="Times New Roman"/>
          <w:kern w:val="3"/>
          <w:lang w:eastAsia="zh-CN"/>
        </w:rPr>
        <w:t>. zm.</w:t>
      </w:r>
      <w:r w:rsidRPr="0080502F">
        <w:rPr>
          <w:rFonts w:ascii="Calibri" w:eastAsia="Times New Roman" w:hAnsi="Calibri" w:cs="Times New Roman"/>
          <w:kern w:val="3"/>
          <w:lang w:eastAsia="zh-CN"/>
        </w:rPr>
        <w:t xml:space="preserve">) oświadcza, że z momentem wydania Zamawiającemu przedmiotu umowy, o którym mowa w </w:t>
      </w:r>
      <w:r w:rsidRPr="0080502F">
        <w:rPr>
          <w:rFonts w:ascii="Calibri" w:eastAsia="Times New Roman" w:hAnsi="Calibri" w:cs="Times New Roman"/>
          <w:b/>
          <w:bCs/>
          <w:kern w:val="3"/>
          <w:lang w:eastAsia="zh-CN"/>
        </w:rPr>
        <w:t>§ 1</w:t>
      </w:r>
      <w:r w:rsidRPr="0080502F">
        <w:rPr>
          <w:rFonts w:ascii="Calibri" w:eastAsia="Times New Roman" w:hAnsi="Calibri" w:cs="Times New Roman"/>
          <w:kern w:val="3"/>
          <w:lang w:eastAsia="zh-CN"/>
        </w:rPr>
        <w:t xml:space="preserve"> umowy, przenosi w ramach wynagrodzenia brutto określonego w </w:t>
      </w:r>
      <w:r w:rsidRPr="0080502F">
        <w:rPr>
          <w:rFonts w:ascii="Calibri" w:eastAsia="Times New Roman" w:hAnsi="Calibri" w:cs="Times New Roman"/>
          <w:b/>
          <w:bCs/>
          <w:kern w:val="3"/>
          <w:lang w:eastAsia="zh-CN"/>
        </w:rPr>
        <w:t>§ 6 ust. 1</w:t>
      </w:r>
      <w:r w:rsidRPr="0080502F">
        <w:rPr>
          <w:rFonts w:ascii="Calibri" w:eastAsia="Times New Roman" w:hAnsi="Calibri" w:cs="Times New Roman"/>
          <w:kern w:val="3"/>
          <w:lang w:eastAsia="zh-CN"/>
        </w:rPr>
        <w:t xml:space="preserve"> na rzecz Zamawiającego całość przysługujących mu autorskich praw majątkowych oraz prawo na wykonanie i korzystanie z zależnych praw autorskich oraz praw pokrewnych, bez ograniczeń czasowych i terytorialnych, z możliwością dokonania w nich wszelkich zmian, opracowań i modyfikacji na zasadzie wyłączności.</w:t>
      </w:r>
    </w:p>
    <w:p w14:paraId="00DAD6A6" w14:textId="77777777" w:rsidR="0080502F" w:rsidRPr="0080502F" w:rsidRDefault="0080502F" w:rsidP="00F3554D">
      <w:pPr>
        <w:widowControl w:val="0"/>
        <w:numPr>
          <w:ilvl w:val="0"/>
          <w:numId w:val="29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kern w:val="3"/>
          <w:lang w:eastAsia="zh-CN"/>
        </w:rPr>
        <w:t xml:space="preserve">Wykonawca przenosi też na Zamawiającego prawa do rozpowszechniania przedmiotu umowy, </w:t>
      </w:r>
      <w:r w:rsidRPr="0080502F">
        <w:rPr>
          <w:rFonts w:ascii="Calibri" w:eastAsia="Times New Roman" w:hAnsi="Calibri" w:cs="Times New Roman"/>
          <w:kern w:val="3"/>
          <w:lang w:eastAsia="zh-CN"/>
        </w:rPr>
        <w:br/>
        <w:t>a ponadto zezwala na wykorzystanie zależnych praw autorskich włącznie z przeniesieniem ww. praw na inny podmiot.</w:t>
      </w:r>
    </w:p>
    <w:p w14:paraId="66694E7B" w14:textId="77777777" w:rsidR="0080502F" w:rsidRPr="0080502F" w:rsidRDefault="0080502F" w:rsidP="00F3554D">
      <w:pPr>
        <w:widowControl w:val="0"/>
        <w:numPr>
          <w:ilvl w:val="0"/>
          <w:numId w:val="29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kern w:val="3"/>
          <w:lang w:eastAsia="zh-CN"/>
        </w:rPr>
        <w:t>Prawo Zamawiającego obejmujące działania wymienione w ust. 2 dotyczą następujących pól eksploatacji:</w:t>
      </w:r>
    </w:p>
    <w:p w14:paraId="70F4BD04" w14:textId="77777777" w:rsidR="0080502F" w:rsidRPr="0080502F" w:rsidRDefault="0080502F" w:rsidP="00F3554D">
      <w:pPr>
        <w:numPr>
          <w:ilvl w:val="0"/>
          <w:numId w:val="30"/>
        </w:num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utrwalenia całości lub części dowolną techniką, lub systemami, w szczególności wymienionymi poniżej, w tym również przeniesienie przedmiotu umowy z jednego rodzaju utrwalenia na inne;</w:t>
      </w:r>
    </w:p>
    <w:p w14:paraId="7804432D" w14:textId="77777777" w:rsidR="0080502F" w:rsidRPr="0080502F" w:rsidRDefault="0080502F" w:rsidP="00F3554D">
      <w:pPr>
        <w:numPr>
          <w:ilvl w:val="0"/>
          <w:numId w:val="30"/>
        </w:num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zwielokrotniania całości lub ich części technikami informatycznymi, magnetycznymi, optycznymi, optyczno-magnetycznymi, poligraficznymi, reprograficznymi, fotograficznymi, na wszelkich nośnikach w nieograniczonej liczbie egzemplarzy;</w:t>
      </w:r>
    </w:p>
    <w:p w14:paraId="569217F2" w14:textId="77777777" w:rsidR="0080502F" w:rsidRPr="0080502F" w:rsidRDefault="0080502F" w:rsidP="00F3554D">
      <w:pPr>
        <w:numPr>
          <w:ilvl w:val="0"/>
          <w:numId w:val="30"/>
        </w:num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wprowadzania całości lub części do pamięci komputerów i serwerów sieci komputerowych;</w:t>
      </w:r>
    </w:p>
    <w:p w14:paraId="3DAD8FD5" w14:textId="77777777" w:rsidR="0080502F" w:rsidRPr="0080502F" w:rsidRDefault="0080502F" w:rsidP="00F3554D">
      <w:pPr>
        <w:numPr>
          <w:ilvl w:val="0"/>
          <w:numId w:val="30"/>
        </w:num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korzystania z przedmiotu umowy na użytek Zamawiającego;</w:t>
      </w:r>
    </w:p>
    <w:p w14:paraId="4673ADF4" w14:textId="77777777" w:rsidR="0080502F" w:rsidRPr="0080502F" w:rsidRDefault="0080502F" w:rsidP="00F3554D">
      <w:pPr>
        <w:numPr>
          <w:ilvl w:val="0"/>
          <w:numId w:val="30"/>
        </w:num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wielokrotnego udostępniania i przekazywania osobom trzecim w tym w szczególności przekazywania z opracowań projektowych lub ich dowolnej część, także ich kopie:</w:t>
      </w:r>
    </w:p>
    <w:p w14:paraId="5EE53FBB" w14:textId="77777777" w:rsidR="0080502F" w:rsidRPr="0080502F" w:rsidRDefault="0080502F" w:rsidP="00F3554D">
      <w:pPr>
        <w:numPr>
          <w:ilvl w:val="0"/>
          <w:numId w:val="31"/>
        </w:num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innym Wykonawcom jako podstawę lub materiał wyjściowy do wykonania innych opracowań projektowych;</w:t>
      </w:r>
    </w:p>
    <w:p w14:paraId="1BCADDD3" w14:textId="77777777" w:rsidR="0080502F" w:rsidRPr="0080502F" w:rsidRDefault="0080502F" w:rsidP="00F3554D">
      <w:pPr>
        <w:numPr>
          <w:ilvl w:val="0"/>
          <w:numId w:val="31"/>
        </w:num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Wykonawcom biorącym udział w postępowaniu o udzielenie zamówień publicznych, jako część specyfikacji warunków zamówienia;</w:t>
      </w:r>
    </w:p>
    <w:p w14:paraId="50ACA8EA" w14:textId="77777777" w:rsidR="0080502F" w:rsidRPr="0080502F" w:rsidRDefault="0080502F" w:rsidP="00F3554D">
      <w:pPr>
        <w:numPr>
          <w:ilvl w:val="0"/>
          <w:numId w:val="31"/>
        </w:num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innym Wykonawcom jako podstawę dla wykonania lub nadzorowania robót budowlanych;</w:t>
      </w:r>
    </w:p>
    <w:p w14:paraId="0AD8FADE" w14:textId="77777777" w:rsidR="0080502F" w:rsidRPr="0080502F" w:rsidRDefault="0080502F" w:rsidP="00F3554D">
      <w:pPr>
        <w:numPr>
          <w:ilvl w:val="0"/>
          <w:numId w:val="31"/>
        </w:num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stronom trzecim biorącym udział w procesie inwestycyjnym;</w:t>
      </w:r>
    </w:p>
    <w:p w14:paraId="411CD2AB" w14:textId="77777777" w:rsidR="0080502F" w:rsidRPr="0080502F" w:rsidRDefault="0080502F" w:rsidP="00F3554D">
      <w:pPr>
        <w:numPr>
          <w:ilvl w:val="0"/>
          <w:numId w:val="30"/>
        </w:num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 xml:space="preserve">rozpowszechniania w postaci pliku elektronicznego; </w:t>
      </w:r>
    </w:p>
    <w:p w14:paraId="09CAB08F" w14:textId="77777777" w:rsidR="0080502F" w:rsidRPr="0080502F" w:rsidRDefault="0080502F" w:rsidP="00F3554D">
      <w:pPr>
        <w:numPr>
          <w:ilvl w:val="0"/>
          <w:numId w:val="30"/>
        </w:num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wprowadzania do obrotu, użyczania lub najmu oryginału utworu albo jego egzemplarzy;</w:t>
      </w:r>
    </w:p>
    <w:p w14:paraId="3FE40789" w14:textId="77777777" w:rsidR="0080502F" w:rsidRPr="0080502F" w:rsidRDefault="0080502F" w:rsidP="00F3554D">
      <w:pPr>
        <w:numPr>
          <w:ilvl w:val="0"/>
          <w:numId w:val="30"/>
        </w:num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 xml:space="preserve">publicznego rozpowszechniania utworu, jego wystawiania, wyświetlania, odtwarzania, nadawania, reemitowania, a także publicznego udostępniania utworu w taki sposób, aby każdy mógł mieć do niego </w:t>
      </w:r>
      <w:r w:rsidRPr="0080502F">
        <w:rPr>
          <w:rFonts w:ascii="Calibri" w:eastAsia="Times New Roman" w:hAnsi="Calibri" w:cs="Times New Roman"/>
          <w:lang w:eastAsia="pl-PL"/>
        </w:rPr>
        <w:lastRenderedPageBreak/>
        <w:t>dostęp w miejscu i w czasie przez siebie wybranym, w sieci Internet, TV, intranet, prezentacje publiczne, wprowadzanie do pamięci komputera i serwera.</w:t>
      </w:r>
    </w:p>
    <w:p w14:paraId="2A01E558" w14:textId="77777777" w:rsidR="0080502F" w:rsidRPr="0080502F" w:rsidRDefault="0080502F" w:rsidP="00B760EA">
      <w:pPr>
        <w:numPr>
          <w:ilvl w:val="0"/>
          <w:numId w:val="10"/>
        </w:numPr>
        <w:tabs>
          <w:tab w:val="left" w:pos="426"/>
          <w:tab w:val="left" w:pos="567"/>
        </w:tabs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 xml:space="preserve">Przeniesienie całości autorskich praw majątkowych powoduje również przeniesienie na Zamawiającego własności oryginałów egzemplarzy utworów i innych dokumentów, o których mowa w </w:t>
      </w:r>
      <w:r w:rsidRPr="0080502F">
        <w:rPr>
          <w:rFonts w:ascii="Calibri" w:eastAsia="Times New Roman" w:hAnsi="Calibri" w:cs="Times New Roman"/>
          <w:b/>
          <w:bCs/>
          <w:lang w:eastAsia="pl-PL"/>
        </w:rPr>
        <w:t>§ 1</w:t>
      </w:r>
      <w:r w:rsidRPr="0080502F">
        <w:rPr>
          <w:rFonts w:ascii="Calibri" w:eastAsia="Times New Roman" w:hAnsi="Calibri" w:cs="Times New Roman"/>
          <w:lang w:eastAsia="pl-PL"/>
        </w:rPr>
        <w:t xml:space="preserve"> umowy.</w:t>
      </w:r>
    </w:p>
    <w:p w14:paraId="25C81AE4" w14:textId="77777777" w:rsidR="0080502F" w:rsidRPr="0080502F" w:rsidRDefault="0080502F" w:rsidP="00B760EA">
      <w:pPr>
        <w:numPr>
          <w:ilvl w:val="0"/>
          <w:numId w:val="10"/>
        </w:numPr>
        <w:tabs>
          <w:tab w:val="left" w:pos="426"/>
        </w:tabs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Zamawiający nabywa prawo do przeniesienia autorskich praw majątkowych na rzecz osób trzecich.</w:t>
      </w:r>
    </w:p>
    <w:p w14:paraId="08BC5FF8" w14:textId="77777777" w:rsidR="0080502F" w:rsidRPr="0080502F" w:rsidRDefault="0080502F" w:rsidP="00B760EA">
      <w:pPr>
        <w:numPr>
          <w:ilvl w:val="0"/>
          <w:numId w:val="10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 xml:space="preserve">Zapłata wynagrodzenia, określonego w </w:t>
      </w:r>
      <w:r w:rsidRPr="0080502F">
        <w:rPr>
          <w:rFonts w:ascii="Calibri" w:eastAsia="Times New Roman" w:hAnsi="Calibri" w:cs="Times New Roman"/>
          <w:b/>
          <w:bCs/>
          <w:lang w:eastAsia="pl-PL"/>
        </w:rPr>
        <w:t>§ 6 ust. 1</w:t>
      </w:r>
      <w:r w:rsidRPr="0080502F">
        <w:rPr>
          <w:rFonts w:ascii="Calibri" w:eastAsia="Times New Roman" w:hAnsi="Calibri" w:cs="Times New Roman"/>
          <w:lang w:eastAsia="pl-PL"/>
        </w:rPr>
        <w:t xml:space="preserve"> umowy, wyczerpuje w całości roszczenia Wykonawcy z tytułu przeniesienia na rzecz Zamawiającego autorskich praw majątkowych do przedmiotu umowy. Cena nabycia autorskich praw majątkowych oraz zależnych praw majątkowych została uwzględniona w wynagrodzeniu określonym w </w:t>
      </w:r>
      <w:r w:rsidRPr="0080502F">
        <w:rPr>
          <w:rFonts w:ascii="Calibri" w:eastAsia="Times New Roman" w:hAnsi="Calibri" w:cs="Times New Roman"/>
          <w:b/>
          <w:bCs/>
          <w:lang w:eastAsia="pl-PL"/>
        </w:rPr>
        <w:t>§ 6 ust. 1</w:t>
      </w:r>
      <w:r w:rsidRPr="0080502F">
        <w:rPr>
          <w:rFonts w:ascii="Calibri" w:eastAsia="Times New Roman" w:hAnsi="Calibri" w:cs="Times New Roman"/>
          <w:lang w:eastAsia="pl-PL"/>
        </w:rPr>
        <w:t xml:space="preserve"> umowy.</w:t>
      </w:r>
    </w:p>
    <w:p w14:paraId="3DBA56FB" w14:textId="77777777" w:rsidR="0080502F" w:rsidRPr="0080502F" w:rsidRDefault="0080502F" w:rsidP="00B760EA">
      <w:pPr>
        <w:numPr>
          <w:ilvl w:val="0"/>
          <w:numId w:val="10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Wykonawca oświadcza, że osoby trzecie nie uzyskały ani nie uzyskają autorskich praw majątkowych do przedmiotu umowy.</w:t>
      </w:r>
    </w:p>
    <w:p w14:paraId="30A7A344" w14:textId="77777777" w:rsidR="0080502F" w:rsidRPr="0080502F" w:rsidRDefault="0080502F" w:rsidP="00B760EA">
      <w:pPr>
        <w:numPr>
          <w:ilvl w:val="0"/>
          <w:numId w:val="10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Korzystanie z materiałów źródłowych dostarczonych przez Zamawiającego w innym celu niż objęty zamówieniem wymaga każdorazowo pisemnej zgody Zamawiającego.</w:t>
      </w:r>
    </w:p>
    <w:p w14:paraId="2A2F3781" w14:textId="77777777" w:rsidR="0080502F" w:rsidRPr="0080502F" w:rsidRDefault="0080502F" w:rsidP="00B760EA">
      <w:pPr>
        <w:numPr>
          <w:ilvl w:val="0"/>
          <w:numId w:val="10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 xml:space="preserve">W przypadku, gdy osoba trzecia zgłosi względem Zamawiającego jakiekolwiek roszczenia związane </w:t>
      </w:r>
      <w:r w:rsidRPr="0080502F">
        <w:rPr>
          <w:rFonts w:ascii="Calibri" w:eastAsia="Times New Roman" w:hAnsi="Calibri" w:cs="Times New Roman"/>
          <w:lang w:eastAsia="pl-PL"/>
        </w:rPr>
        <w:br/>
        <w:t>z naruszeniem praw autorskich i praw zależnych do dokumentacji projektowej wykonanej w ramach niniejszej umowy, Wykonawca uwolni Zamawiającego z wszelkiej odpowiedzialności z tego tytułu, płacąc należne jej kwoty związane z naruszeniem jej praw.</w:t>
      </w:r>
    </w:p>
    <w:p w14:paraId="3D2C34AA" w14:textId="17F98E55" w:rsidR="0080502F" w:rsidRPr="00783BFD" w:rsidRDefault="0080502F" w:rsidP="00783BFD">
      <w:pPr>
        <w:numPr>
          <w:ilvl w:val="0"/>
          <w:numId w:val="10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80502F">
        <w:rPr>
          <w:rFonts w:ascii="Calibri" w:eastAsia="Times New Roman" w:hAnsi="Calibri" w:cs="Times New Roman"/>
          <w:lang w:eastAsia="pl-PL"/>
        </w:rPr>
        <w:t>Wykonawca zobowiązuje się ponadto do przystąpienia na swój koszt, na wezwanie Zamawiającego lub kompetentnego organu, do jakiegokolwiek postępowania sądowego lub pozasądowego toczącego się z udziałem Zamawiającego, wynikłego z okoliczności związanych z naruszeniem praw osoby trzeciej przy realizacji przedmiotu umowy.</w:t>
      </w:r>
    </w:p>
    <w:p w14:paraId="63ED2038" w14:textId="77777777" w:rsidR="0080502F" w:rsidRPr="0080502F" w:rsidRDefault="0080502F" w:rsidP="00783BFD">
      <w:pPr>
        <w:spacing w:after="0" w:line="276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  <w:t>§ 11</w:t>
      </w:r>
    </w:p>
    <w:p w14:paraId="1AF9E29B" w14:textId="77777777" w:rsidR="0080502F" w:rsidRPr="0080502F" w:rsidRDefault="0080502F" w:rsidP="00783BFD">
      <w:pPr>
        <w:spacing w:after="0" w:line="360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  <w:t>Nadzór autorski</w:t>
      </w:r>
    </w:p>
    <w:p w14:paraId="7F771B1D" w14:textId="2F224759" w:rsidR="0080502F" w:rsidRPr="0082099E" w:rsidRDefault="00440466" w:rsidP="00F3554D">
      <w:pPr>
        <w:numPr>
          <w:ilvl w:val="0"/>
          <w:numId w:val="32"/>
        </w:numPr>
        <w:tabs>
          <w:tab w:val="left" w:pos="342"/>
        </w:tabs>
        <w:spacing w:after="0" w:line="276" w:lineRule="auto"/>
        <w:ind w:left="340" w:hanging="340"/>
        <w:contextualSpacing/>
        <w:jc w:val="both"/>
        <w:rPr>
          <w:rFonts w:ascii="Calibri" w:eastAsia="Times New Roman" w:hAnsi="Calibri" w:cs="Times New Roman"/>
        </w:rPr>
      </w:pPr>
      <w:bookmarkStart w:id="15" w:name="_Hlk106099849"/>
      <w:bookmarkStart w:id="16" w:name="_Hlk106099822"/>
      <w:r w:rsidRPr="0082099E">
        <w:rPr>
          <w:rFonts w:ascii="Calibri" w:hAnsi="Calibri"/>
        </w:rPr>
        <w:t>Jeżeli wystąpi taka konieczność</w:t>
      </w:r>
      <w:r w:rsidRPr="0082099E">
        <w:rPr>
          <w:rFonts w:ascii="Calibri" w:eastAsia="Times New Roman" w:hAnsi="Calibri" w:cs="Times New Roman"/>
        </w:rPr>
        <w:t xml:space="preserve"> </w:t>
      </w:r>
      <w:r w:rsidR="0080502F" w:rsidRPr="0082099E">
        <w:rPr>
          <w:rFonts w:ascii="Calibri" w:eastAsia="Times New Roman" w:hAnsi="Calibri" w:cs="Times New Roman"/>
        </w:rPr>
        <w:t xml:space="preserve">Wykonawca zobowiązuje się do pełnienia nadzoru autorskiego, zgodnie z obowiązującymi w tym zakresie przepisami ustawy Prawo budowlane, w sposób zgodny </w:t>
      </w:r>
      <w:r w:rsidR="00FC20B0">
        <w:rPr>
          <w:rFonts w:ascii="Calibri" w:eastAsia="Times New Roman" w:hAnsi="Calibri" w:cs="Times New Roman"/>
        </w:rPr>
        <w:br/>
      </w:r>
      <w:r w:rsidR="0080502F" w:rsidRPr="0082099E">
        <w:rPr>
          <w:rFonts w:ascii="Calibri" w:eastAsia="Times New Roman" w:hAnsi="Calibri" w:cs="Times New Roman"/>
        </w:rPr>
        <w:t xml:space="preserve">z umowami zawartymi przez Zamawiającego z wykonawcami robót budowlanych oraz wynikający </w:t>
      </w:r>
      <w:r w:rsidR="00FC20B0">
        <w:rPr>
          <w:rFonts w:ascii="Calibri" w:eastAsia="Times New Roman" w:hAnsi="Calibri" w:cs="Times New Roman"/>
        </w:rPr>
        <w:br/>
      </w:r>
      <w:r w:rsidR="0080502F" w:rsidRPr="0082099E">
        <w:rPr>
          <w:rFonts w:ascii="Calibri" w:eastAsia="Times New Roman" w:hAnsi="Calibri" w:cs="Times New Roman"/>
        </w:rPr>
        <w:t>z zaistniałych potrzeb rozwiązywania problemów wynikłych na tle realizacji zadania w zakresie wszystkich branż projektu.</w:t>
      </w:r>
      <w:r w:rsidR="003933EB" w:rsidRPr="0082099E">
        <w:rPr>
          <w:rFonts w:ascii="Calibri" w:eastAsia="Times New Roman" w:hAnsi="Calibri" w:cs="Times New Roman"/>
        </w:rPr>
        <w:t xml:space="preserve"> </w:t>
      </w:r>
      <w:r w:rsidR="003335C7">
        <w:rPr>
          <w:rFonts w:ascii="Calibri" w:eastAsia="Times New Roman" w:hAnsi="Calibri" w:cs="Times New Roman"/>
        </w:rPr>
        <w:t xml:space="preserve">W ramach wynagrodzenia określonego w § 6 ust. 1 Wykonawca zobowiązany jest do wykonania nie więcej niż 5 świadczeń nadzoru autorskiego. </w:t>
      </w:r>
      <w:r w:rsidR="003933EB" w:rsidRPr="0082099E">
        <w:rPr>
          <w:rFonts w:ascii="Calibri" w:eastAsia="Times New Roman" w:hAnsi="Calibri" w:cs="Times New Roman"/>
        </w:rPr>
        <w:t xml:space="preserve">Za </w:t>
      </w:r>
      <w:r w:rsidR="003335C7" w:rsidRPr="0082099E">
        <w:rPr>
          <w:rFonts w:ascii="Calibri" w:eastAsia="Times New Roman" w:hAnsi="Calibri" w:cs="Times New Roman"/>
        </w:rPr>
        <w:t>wykonan</w:t>
      </w:r>
      <w:r w:rsidR="003335C7">
        <w:rPr>
          <w:rFonts w:ascii="Calibri" w:eastAsia="Times New Roman" w:hAnsi="Calibri" w:cs="Times New Roman"/>
        </w:rPr>
        <w:t>ie</w:t>
      </w:r>
      <w:r w:rsidR="003335C7" w:rsidRPr="0082099E">
        <w:rPr>
          <w:rFonts w:ascii="Calibri" w:eastAsia="Times New Roman" w:hAnsi="Calibri" w:cs="Times New Roman"/>
        </w:rPr>
        <w:t xml:space="preserve"> </w:t>
      </w:r>
      <w:r w:rsidR="00782CFE" w:rsidRPr="0082099E">
        <w:rPr>
          <w:rFonts w:ascii="Calibri" w:eastAsia="Times New Roman" w:hAnsi="Calibri" w:cs="Times New Roman"/>
        </w:rPr>
        <w:t>czynności w ramach nadzoru autorskiego</w:t>
      </w:r>
      <w:r w:rsidR="003335C7">
        <w:rPr>
          <w:rFonts w:ascii="Calibri" w:eastAsia="Times New Roman" w:hAnsi="Calibri" w:cs="Times New Roman"/>
        </w:rPr>
        <w:t xml:space="preserve"> w zakresie większym niż w zdaniu poprzedni</w:t>
      </w:r>
      <w:r w:rsidR="006C3D47">
        <w:rPr>
          <w:rFonts w:ascii="Calibri" w:eastAsia="Times New Roman" w:hAnsi="Calibri" w:cs="Times New Roman"/>
        </w:rPr>
        <w:t>m</w:t>
      </w:r>
      <w:r w:rsidR="00782CFE" w:rsidRPr="0082099E">
        <w:rPr>
          <w:rFonts w:ascii="Calibri" w:eastAsia="Times New Roman" w:hAnsi="Calibri" w:cs="Times New Roman"/>
        </w:rPr>
        <w:t xml:space="preserve"> Wykonawcy będzie przysługiwać dodatkowe wynagrodzenie</w:t>
      </w:r>
      <w:bookmarkEnd w:id="15"/>
      <w:r w:rsidR="00782CFE" w:rsidRPr="0082099E">
        <w:rPr>
          <w:rFonts w:ascii="Calibri" w:eastAsia="Times New Roman" w:hAnsi="Calibri" w:cs="Times New Roman"/>
        </w:rPr>
        <w:t>.</w:t>
      </w:r>
    </w:p>
    <w:p w14:paraId="78F0ACFB" w14:textId="345BB7B4" w:rsidR="00117D68" w:rsidRPr="00FC73F9" w:rsidRDefault="0080502F" w:rsidP="00FC73F9">
      <w:pPr>
        <w:numPr>
          <w:ilvl w:val="0"/>
          <w:numId w:val="32"/>
        </w:numPr>
        <w:spacing w:after="0" w:line="276" w:lineRule="auto"/>
        <w:ind w:left="357" w:hanging="357"/>
        <w:contextualSpacing/>
        <w:jc w:val="both"/>
        <w:rPr>
          <w:rFonts w:ascii="Calibri" w:eastAsia="Times New Roman" w:hAnsi="Calibri" w:cs="Times New Roman"/>
        </w:rPr>
      </w:pPr>
      <w:bookmarkStart w:id="17" w:name="_Hlk106099871"/>
      <w:bookmarkEnd w:id="16"/>
      <w:r w:rsidRPr="0080502F">
        <w:rPr>
          <w:rFonts w:ascii="Calibri" w:eastAsia="Times New Roman" w:hAnsi="Calibri" w:cs="Times New Roman"/>
        </w:rPr>
        <w:t xml:space="preserve">Zamawiający, niezwłocznie po podpisaniu umowy z Wykonawcą robót budowlanych, zawiadomi pisemnie Wykonawcę dokumentacji projektowej o terminach związanych z rozpoczęciem </w:t>
      </w:r>
      <w:r w:rsidRPr="0080502F">
        <w:rPr>
          <w:rFonts w:ascii="Calibri" w:eastAsia="Times New Roman" w:hAnsi="Calibri" w:cs="Times New Roman"/>
        </w:rPr>
        <w:br/>
        <w:t>i zakończeniem realizacji inwestycji</w:t>
      </w:r>
      <w:bookmarkEnd w:id="17"/>
      <w:r w:rsidRPr="0080502F">
        <w:rPr>
          <w:rFonts w:ascii="Calibri" w:eastAsia="Times New Roman" w:hAnsi="Calibri" w:cs="Times New Roman"/>
        </w:rPr>
        <w:t>.</w:t>
      </w:r>
      <w:bookmarkStart w:id="18" w:name="_Hlk100127893"/>
    </w:p>
    <w:bookmarkEnd w:id="18"/>
    <w:p w14:paraId="785C95FE" w14:textId="7350A15F" w:rsidR="0080502F" w:rsidRPr="00674725" w:rsidRDefault="0080502F" w:rsidP="008B3225">
      <w:pPr>
        <w:numPr>
          <w:ilvl w:val="0"/>
          <w:numId w:val="32"/>
        </w:numPr>
        <w:spacing w:after="0" w:line="276" w:lineRule="auto"/>
        <w:ind w:left="357" w:hanging="357"/>
        <w:contextualSpacing/>
        <w:jc w:val="both"/>
        <w:rPr>
          <w:rFonts w:ascii="Calibri" w:eastAsia="Times New Roman" w:hAnsi="Calibri" w:cs="Times New Roman"/>
        </w:rPr>
      </w:pPr>
      <w:r w:rsidRPr="00674725">
        <w:rPr>
          <w:rFonts w:ascii="Calibri" w:eastAsia="Times New Roman" w:hAnsi="Calibri" w:cs="Times New Roman"/>
        </w:rPr>
        <w:t xml:space="preserve">Obowiązki Wykonawcy obejmować będą w szczególności: </w:t>
      </w:r>
    </w:p>
    <w:p w14:paraId="12F33407" w14:textId="2ED2D6A5" w:rsidR="0080502F" w:rsidRPr="00674725" w:rsidRDefault="008B3225" w:rsidP="0080502F">
      <w:pPr>
        <w:spacing w:after="0" w:line="276" w:lineRule="auto"/>
        <w:ind w:left="709" w:hanging="283"/>
        <w:jc w:val="both"/>
        <w:rPr>
          <w:rFonts w:ascii="Calibri" w:eastAsia="Times New Roman" w:hAnsi="Calibri" w:cs="Times New Roman"/>
        </w:rPr>
      </w:pPr>
      <w:r w:rsidRPr="00674725">
        <w:rPr>
          <w:rFonts w:ascii="Calibri" w:eastAsia="Times New Roman" w:hAnsi="Calibri" w:cs="Times New Roman"/>
        </w:rPr>
        <w:t>1</w:t>
      </w:r>
      <w:r w:rsidR="0080502F" w:rsidRPr="00674725">
        <w:rPr>
          <w:rFonts w:ascii="Calibri" w:eastAsia="Times New Roman" w:hAnsi="Calibri" w:cs="Times New Roman"/>
        </w:rPr>
        <w:t>)</w:t>
      </w:r>
      <w:r w:rsidR="0080502F" w:rsidRPr="00674725">
        <w:rPr>
          <w:rFonts w:ascii="Calibri" w:eastAsia="Times New Roman" w:hAnsi="Calibri" w:cs="Times New Roman"/>
        </w:rPr>
        <w:tab/>
        <w:t xml:space="preserve">uzgadnianie z Zamawiającym i Wykonawcą robót budowlanych możliwości wprowadzenia rozwiązań zamiennych w stosunku do przewidzianych w dokumentacji projektowej w zakresie materiałów i konstrukcji, rozwiązań technicznych, technologicznych i użytkowych, jednak </w:t>
      </w:r>
      <w:r w:rsidR="0080502F" w:rsidRPr="00674725">
        <w:rPr>
          <w:rFonts w:ascii="Calibri" w:eastAsia="Times New Roman" w:hAnsi="Calibri" w:cs="Times New Roman"/>
        </w:rPr>
        <w:br/>
        <w:t>o jakości i standardzie nie niższych niż przewidziano w dokumentacji projektowej,</w:t>
      </w:r>
    </w:p>
    <w:p w14:paraId="0971916A" w14:textId="56F05763" w:rsidR="00FC73F9" w:rsidRPr="00674725" w:rsidRDefault="008B3225" w:rsidP="00674725">
      <w:pPr>
        <w:spacing w:after="0" w:line="276" w:lineRule="auto"/>
        <w:ind w:left="709" w:hanging="283"/>
        <w:jc w:val="both"/>
        <w:rPr>
          <w:rFonts w:ascii="Calibri" w:eastAsia="Times New Roman" w:hAnsi="Calibri" w:cs="Times New Roman"/>
        </w:rPr>
      </w:pPr>
      <w:r w:rsidRPr="00674725">
        <w:rPr>
          <w:rFonts w:ascii="Calibri" w:eastAsia="Times New Roman" w:hAnsi="Calibri" w:cs="Times New Roman"/>
        </w:rPr>
        <w:t>2</w:t>
      </w:r>
      <w:r w:rsidR="0080502F" w:rsidRPr="00674725">
        <w:rPr>
          <w:rFonts w:ascii="Calibri" w:eastAsia="Times New Roman" w:hAnsi="Calibri" w:cs="Times New Roman"/>
        </w:rPr>
        <w:t>)</w:t>
      </w:r>
      <w:r w:rsidR="0080502F" w:rsidRPr="00674725">
        <w:rPr>
          <w:rFonts w:ascii="Calibri" w:eastAsia="Times New Roman" w:hAnsi="Calibri" w:cs="Times New Roman"/>
        </w:rPr>
        <w:tab/>
        <w:t xml:space="preserve">opiniowanie przedstawionych przez Wykonawcę robót lub Zamawiającego propozycji rozwiązań zamiennych lub ich przedstawianie w przypadku niemożności zastosowania rozwiązań występujących w dokumentacji projektowej lub gdy ich zastosowanie jest nieekonomiczne lub nieefektywne w </w:t>
      </w:r>
      <w:r w:rsidR="0080502F" w:rsidRPr="00674725">
        <w:rPr>
          <w:rFonts w:ascii="Calibri" w:eastAsia="Times New Roman" w:hAnsi="Calibri" w:cs="Times New Roman"/>
        </w:rPr>
        <w:lastRenderedPageBreak/>
        <w:t>świetle aktualnej wiedzy technicznej i zasad sztuki budowlanej, a koszt zastosowania nowych nie zwiększy kosztów zadania z zastrzeżeniem, że każde z rozwiązań musi być zaakceptowane przez Zamawiającego</w:t>
      </w:r>
      <w:r w:rsidR="00674725" w:rsidRPr="00674725">
        <w:rPr>
          <w:rFonts w:ascii="Calibri" w:eastAsia="Times New Roman" w:hAnsi="Calibri" w:cs="Times New Roman"/>
        </w:rPr>
        <w:t>.</w:t>
      </w:r>
      <w:r w:rsidR="0080502F" w:rsidRPr="00674725">
        <w:rPr>
          <w:rFonts w:ascii="Calibri" w:eastAsia="Times New Roman" w:hAnsi="Calibri" w:cs="Times New Roman"/>
        </w:rPr>
        <w:t xml:space="preserve"> </w:t>
      </w:r>
    </w:p>
    <w:p w14:paraId="19D6FCA9" w14:textId="5D55651A" w:rsidR="00FC73F9" w:rsidRPr="00674725" w:rsidRDefault="00FC73F9" w:rsidP="003933EB">
      <w:pPr>
        <w:pStyle w:val="Akapitzlist"/>
        <w:numPr>
          <w:ilvl w:val="0"/>
          <w:numId w:val="32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eastAsia="Times New Roman" w:hAnsi="Calibri" w:cs="Times New Roman"/>
        </w:rPr>
      </w:pPr>
      <w:r w:rsidRPr="00674725">
        <w:rPr>
          <w:rFonts w:ascii="Calibri" w:eastAsia="Times New Roman" w:hAnsi="Calibri" w:cs="Times New Roman"/>
        </w:rPr>
        <w:t xml:space="preserve">Wykonawca zobowiązuje się do przekazania Zamawiającemu wszelkich ustaleń i wyjaśnień, o których mowa w ust. </w:t>
      </w:r>
      <w:r w:rsidR="003933EB" w:rsidRPr="00674725">
        <w:rPr>
          <w:rFonts w:ascii="Calibri" w:eastAsia="Times New Roman" w:hAnsi="Calibri" w:cs="Times New Roman"/>
        </w:rPr>
        <w:t>3</w:t>
      </w:r>
      <w:r w:rsidRPr="00674725">
        <w:rPr>
          <w:rFonts w:ascii="Calibri" w:eastAsia="Times New Roman" w:hAnsi="Calibri" w:cs="Times New Roman"/>
        </w:rPr>
        <w:t xml:space="preserve"> pkt </w:t>
      </w:r>
      <w:r w:rsidR="00863171" w:rsidRPr="00674725">
        <w:rPr>
          <w:rFonts w:ascii="Calibri" w:eastAsia="Times New Roman" w:hAnsi="Calibri" w:cs="Times New Roman"/>
        </w:rPr>
        <w:t>1</w:t>
      </w:r>
      <w:r w:rsidRPr="00674725">
        <w:rPr>
          <w:rFonts w:ascii="Calibri" w:eastAsia="Times New Roman" w:hAnsi="Calibri" w:cs="Times New Roman"/>
        </w:rPr>
        <w:t xml:space="preserve"> w formie pisemnej, w terminie 3 dni roboczych od dnia wystąpienia przez Zamawiającego z zapytaniem lub w terminie 3 dni roboczych od spotkania na budowie, natomiast </w:t>
      </w:r>
      <w:r w:rsidR="001D6E23" w:rsidRPr="00674725">
        <w:rPr>
          <w:rFonts w:ascii="Calibri" w:eastAsia="Times New Roman" w:hAnsi="Calibri" w:cs="Times New Roman"/>
        </w:rPr>
        <w:br/>
      </w:r>
      <w:r w:rsidRPr="00674725">
        <w:rPr>
          <w:rFonts w:ascii="Calibri" w:eastAsia="Times New Roman" w:hAnsi="Calibri" w:cs="Times New Roman"/>
        </w:rPr>
        <w:t xml:space="preserve">w odniesieniu do ust. </w:t>
      </w:r>
      <w:r w:rsidR="003933EB" w:rsidRPr="00674725">
        <w:rPr>
          <w:rFonts w:ascii="Calibri" w:eastAsia="Times New Roman" w:hAnsi="Calibri" w:cs="Times New Roman"/>
        </w:rPr>
        <w:t>3</w:t>
      </w:r>
      <w:r w:rsidRPr="00674725">
        <w:rPr>
          <w:rFonts w:ascii="Calibri" w:eastAsia="Times New Roman" w:hAnsi="Calibri" w:cs="Times New Roman"/>
        </w:rPr>
        <w:t xml:space="preserve"> pkt </w:t>
      </w:r>
      <w:r w:rsidR="00863171" w:rsidRPr="00674725">
        <w:rPr>
          <w:rFonts w:ascii="Calibri" w:eastAsia="Times New Roman" w:hAnsi="Calibri" w:cs="Times New Roman"/>
        </w:rPr>
        <w:t>2</w:t>
      </w:r>
      <w:r w:rsidR="001D6E23" w:rsidRPr="00674725">
        <w:rPr>
          <w:rFonts w:ascii="Calibri" w:eastAsia="Times New Roman" w:hAnsi="Calibri" w:cs="Times New Roman"/>
        </w:rPr>
        <w:t xml:space="preserve"> </w:t>
      </w:r>
      <w:r w:rsidRPr="00674725">
        <w:rPr>
          <w:rFonts w:ascii="Calibri" w:eastAsia="Times New Roman" w:hAnsi="Calibri" w:cs="Times New Roman"/>
        </w:rPr>
        <w:t>w terminie wyznaczonym przez Zamawiającego.</w:t>
      </w:r>
    </w:p>
    <w:p w14:paraId="2B4FC552" w14:textId="46A73BB1" w:rsidR="0080502F" w:rsidRPr="00783BFD" w:rsidRDefault="0080502F" w:rsidP="00612B7A">
      <w:pPr>
        <w:numPr>
          <w:ilvl w:val="0"/>
          <w:numId w:val="32"/>
        </w:numPr>
        <w:tabs>
          <w:tab w:val="left" w:pos="567"/>
        </w:tabs>
        <w:spacing w:after="0" w:line="276" w:lineRule="auto"/>
        <w:ind w:left="426" w:hanging="426"/>
        <w:contextualSpacing/>
        <w:jc w:val="both"/>
        <w:rPr>
          <w:rFonts w:ascii="Calibri" w:eastAsia="Times New Roman" w:hAnsi="Calibri" w:cs="Times New Roman"/>
        </w:rPr>
      </w:pPr>
      <w:r w:rsidRPr="0080502F">
        <w:rPr>
          <w:rFonts w:ascii="Calibri" w:eastAsia="Times New Roman" w:hAnsi="Calibri" w:cs="Times New Roman"/>
        </w:rPr>
        <w:t xml:space="preserve">Wykonawca zobowiązuje się do wykonywania obowiązków wynikających z niniejszej umowy </w:t>
      </w:r>
      <w:r w:rsidRPr="0080502F">
        <w:rPr>
          <w:rFonts w:ascii="Calibri" w:eastAsia="Times New Roman" w:hAnsi="Calibri" w:cs="Times New Roman"/>
        </w:rPr>
        <w:br/>
        <w:t xml:space="preserve">z należytą starannością i na zasadzie zapewnienia najwyższej jakości usług, przy czym działania jego </w:t>
      </w:r>
      <w:r w:rsidR="005821B6">
        <w:rPr>
          <w:rFonts w:ascii="Calibri" w:eastAsia="Times New Roman" w:hAnsi="Calibri" w:cs="Times New Roman"/>
        </w:rPr>
        <w:br/>
      </w:r>
      <w:r w:rsidRPr="0080502F">
        <w:rPr>
          <w:rFonts w:ascii="Calibri" w:eastAsia="Times New Roman" w:hAnsi="Calibri" w:cs="Times New Roman"/>
        </w:rPr>
        <w:t>w ramach nadzoru autorskiego nie mogą powodować przeszkód i opóźnień w realizacji zadania.</w:t>
      </w:r>
      <w:bookmarkStart w:id="19" w:name="_Hlk67862148"/>
    </w:p>
    <w:p w14:paraId="4A2F6C5D" w14:textId="77777777" w:rsidR="007032B5" w:rsidRDefault="007032B5" w:rsidP="00783BFD">
      <w:pPr>
        <w:spacing w:after="0" w:line="276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</w:pPr>
    </w:p>
    <w:p w14:paraId="2E5199F4" w14:textId="77777777" w:rsidR="0080502F" w:rsidRPr="0080502F" w:rsidRDefault="0080502F" w:rsidP="00783BFD">
      <w:pPr>
        <w:spacing w:after="0" w:line="276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  <w:t>§ 12</w:t>
      </w:r>
    </w:p>
    <w:p w14:paraId="0B8C0434" w14:textId="77777777" w:rsidR="0080502F" w:rsidRPr="0080502F" w:rsidRDefault="0080502F" w:rsidP="00783BFD">
      <w:pPr>
        <w:spacing w:after="0" w:line="276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  <w:t>Kary umowne</w:t>
      </w:r>
    </w:p>
    <w:bookmarkEnd w:id="19"/>
    <w:p w14:paraId="37DF5F5D" w14:textId="0BE55586" w:rsidR="0080502F" w:rsidRPr="00F9340B" w:rsidRDefault="00DC088F" w:rsidP="00F9340B">
      <w:pPr>
        <w:pStyle w:val="Akapitzlist"/>
        <w:numPr>
          <w:ilvl w:val="0"/>
          <w:numId w:val="54"/>
        </w:num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kern w:val="3"/>
          <w:lang w:eastAsia="pl-PL"/>
        </w:rPr>
      </w:pPr>
      <w:r w:rsidRPr="00F9340B">
        <w:rPr>
          <w:rFonts w:ascii="Calibri" w:eastAsia="Calibri" w:hAnsi="Calibri" w:cs="Times New Roman"/>
          <w:kern w:val="3"/>
          <w:lang w:eastAsia="pl-PL"/>
        </w:rPr>
        <w:t xml:space="preserve">Zamawiający może żądać od </w:t>
      </w:r>
      <w:r w:rsidR="0080502F" w:rsidRPr="00F9340B">
        <w:rPr>
          <w:rFonts w:ascii="Calibri" w:eastAsia="Calibri" w:hAnsi="Calibri" w:cs="Times New Roman"/>
          <w:kern w:val="3"/>
          <w:lang w:eastAsia="pl-PL"/>
        </w:rPr>
        <w:t>Wykonawc</w:t>
      </w:r>
      <w:r w:rsidRPr="00F9340B">
        <w:rPr>
          <w:rFonts w:ascii="Calibri" w:eastAsia="Calibri" w:hAnsi="Calibri" w:cs="Times New Roman"/>
          <w:kern w:val="3"/>
          <w:lang w:eastAsia="pl-PL"/>
        </w:rPr>
        <w:t>y</w:t>
      </w:r>
      <w:r w:rsidR="0080502F" w:rsidRPr="00F9340B">
        <w:rPr>
          <w:rFonts w:ascii="Calibri" w:eastAsia="Calibri" w:hAnsi="Calibri" w:cs="Times New Roman"/>
          <w:kern w:val="3"/>
          <w:lang w:eastAsia="pl-PL"/>
        </w:rPr>
        <w:t xml:space="preserve"> zapła</w:t>
      </w:r>
      <w:r w:rsidRPr="00F9340B">
        <w:rPr>
          <w:rFonts w:ascii="Calibri" w:eastAsia="Calibri" w:hAnsi="Calibri" w:cs="Times New Roman"/>
          <w:kern w:val="3"/>
          <w:lang w:eastAsia="pl-PL"/>
        </w:rPr>
        <w:t>ty</w:t>
      </w:r>
      <w:r w:rsidR="0080502F" w:rsidRPr="00F9340B">
        <w:rPr>
          <w:rFonts w:ascii="Calibri" w:eastAsia="Calibri" w:hAnsi="Calibri" w:cs="Times New Roman"/>
          <w:kern w:val="3"/>
          <w:lang w:eastAsia="pl-PL"/>
        </w:rPr>
        <w:t xml:space="preserve"> kary umowne</w:t>
      </w:r>
      <w:r w:rsidRPr="00F9340B">
        <w:rPr>
          <w:rFonts w:ascii="Calibri" w:eastAsia="Calibri" w:hAnsi="Calibri" w:cs="Times New Roman"/>
          <w:kern w:val="3"/>
          <w:lang w:eastAsia="pl-PL"/>
        </w:rPr>
        <w:t>j:</w:t>
      </w:r>
    </w:p>
    <w:p w14:paraId="151534FE" w14:textId="30138E2A" w:rsidR="0080502F" w:rsidRPr="00EE244E" w:rsidRDefault="0080502F" w:rsidP="0080502F">
      <w:pPr>
        <w:widowControl w:val="0"/>
        <w:numPr>
          <w:ilvl w:val="1"/>
          <w:numId w:val="4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EE244E">
        <w:rPr>
          <w:rFonts w:ascii="Calibri" w:eastAsia="Calibri" w:hAnsi="Calibri" w:cs="Times New Roman"/>
          <w:kern w:val="3"/>
          <w:lang w:eastAsia="pl-PL"/>
        </w:rPr>
        <w:t xml:space="preserve">za zwłokę w wykonaniu przedmiotu umowy w wysokości </w:t>
      </w:r>
      <w:r w:rsidR="00F8268E" w:rsidRPr="00EE244E">
        <w:rPr>
          <w:rFonts w:ascii="Calibri" w:eastAsia="Calibri" w:hAnsi="Calibri" w:cs="Times New Roman"/>
          <w:b/>
          <w:bCs/>
          <w:kern w:val="3"/>
          <w:lang w:eastAsia="pl-PL"/>
        </w:rPr>
        <w:t>0,2</w:t>
      </w:r>
      <w:r w:rsidRPr="00EE244E">
        <w:rPr>
          <w:rFonts w:ascii="Calibri" w:eastAsia="Calibri" w:hAnsi="Calibri" w:cs="Times New Roman"/>
          <w:b/>
          <w:bCs/>
          <w:kern w:val="3"/>
          <w:lang w:eastAsia="pl-PL"/>
        </w:rPr>
        <w:t xml:space="preserve"> % wynagrodzenia umownego</w:t>
      </w:r>
      <w:r w:rsidRPr="00EE244E">
        <w:rPr>
          <w:rFonts w:ascii="Calibri" w:eastAsia="Calibri" w:hAnsi="Calibri" w:cs="Times New Roman"/>
          <w:kern w:val="3"/>
          <w:lang w:eastAsia="pl-PL"/>
        </w:rPr>
        <w:t xml:space="preserve"> </w:t>
      </w:r>
      <w:r w:rsidRPr="00EE244E">
        <w:rPr>
          <w:rFonts w:ascii="Calibri" w:eastAsia="Calibri" w:hAnsi="Calibri" w:cs="Times New Roman"/>
          <w:b/>
          <w:bCs/>
          <w:kern w:val="3"/>
          <w:lang w:eastAsia="pl-PL"/>
        </w:rPr>
        <w:t>brutto, o którym mowa w § 6 ust. 1 niniejszej umowy</w:t>
      </w:r>
      <w:r w:rsidRPr="00EE244E">
        <w:rPr>
          <w:rFonts w:ascii="Calibri" w:eastAsia="Calibri" w:hAnsi="Calibri" w:cs="Times New Roman"/>
          <w:kern w:val="3"/>
          <w:lang w:eastAsia="pl-PL"/>
        </w:rPr>
        <w:t>, za każdy dzień zwłoki;</w:t>
      </w:r>
    </w:p>
    <w:p w14:paraId="699EA5A6" w14:textId="6FA0EBAF" w:rsidR="0080502F" w:rsidRPr="00EE244E" w:rsidRDefault="0080502F" w:rsidP="0080502F">
      <w:pPr>
        <w:widowControl w:val="0"/>
        <w:numPr>
          <w:ilvl w:val="1"/>
          <w:numId w:val="4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EE244E">
        <w:rPr>
          <w:rFonts w:ascii="Calibri" w:eastAsia="Calibri" w:hAnsi="Calibri" w:cs="Times New Roman"/>
          <w:kern w:val="3"/>
          <w:lang w:eastAsia="pl-PL"/>
        </w:rPr>
        <w:t xml:space="preserve">za zwłokę w usunięciu wad ujawnionych w okresie rękojmi i gwarancji, w wysokości </w:t>
      </w:r>
      <w:r w:rsidRPr="00EE244E">
        <w:rPr>
          <w:rFonts w:ascii="Calibri" w:eastAsia="Calibri" w:hAnsi="Calibri" w:cs="Times New Roman"/>
          <w:b/>
          <w:bCs/>
          <w:kern w:val="3"/>
          <w:lang w:eastAsia="pl-PL"/>
        </w:rPr>
        <w:br/>
      </w:r>
      <w:r w:rsidR="00F8268E" w:rsidRPr="00EE244E">
        <w:rPr>
          <w:rFonts w:ascii="Calibri" w:eastAsia="Calibri" w:hAnsi="Calibri" w:cs="Times New Roman"/>
          <w:b/>
          <w:bCs/>
          <w:kern w:val="3"/>
          <w:lang w:eastAsia="pl-PL"/>
        </w:rPr>
        <w:t>0,2</w:t>
      </w:r>
      <w:r w:rsidRPr="00EE244E">
        <w:rPr>
          <w:rFonts w:ascii="Calibri" w:eastAsia="Calibri" w:hAnsi="Calibri" w:cs="Times New Roman"/>
          <w:b/>
          <w:bCs/>
          <w:kern w:val="3"/>
          <w:lang w:eastAsia="pl-PL"/>
        </w:rPr>
        <w:t xml:space="preserve"> % wynagrodzenia umownego</w:t>
      </w:r>
      <w:r w:rsidRPr="00EE244E">
        <w:rPr>
          <w:rFonts w:ascii="Calibri" w:eastAsia="Calibri" w:hAnsi="Calibri" w:cs="Times New Roman"/>
          <w:kern w:val="3"/>
          <w:lang w:eastAsia="pl-PL"/>
        </w:rPr>
        <w:t xml:space="preserve"> </w:t>
      </w:r>
      <w:r w:rsidRPr="00EE244E">
        <w:rPr>
          <w:rFonts w:ascii="Calibri" w:eastAsia="Calibri" w:hAnsi="Calibri" w:cs="Times New Roman"/>
          <w:b/>
          <w:bCs/>
          <w:kern w:val="3"/>
          <w:lang w:eastAsia="pl-PL"/>
        </w:rPr>
        <w:t>brutto, o którym mowa w § 6 ust. 1 niniejszej umowy</w:t>
      </w:r>
      <w:r w:rsidRPr="00EE244E">
        <w:rPr>
          <w:rFonts w:ascii="Calibri" w:eastAsia="Calibri" w:hAnsi="Calibri" w:cs="Times New Roman"/>
          <w:kern w:val="3"/>
          <w:lang w:eastAsia="pl-PL"/>
        </w:rPr>
        <w:t xml:space="preserve">, </w:t>
      </w:r>
      <w:r w:rsidRPr="00EE244E">
        <w:rPr>
          <w:rFonts w:ascii="Calibri" w:eastAsia="Calibri" w:hAnsi="Calibri" w:cs="Times New Roman"/>
          <w:kern w:val="3"/>
          <w:lang w:eastAsia="pl-PL"/>
        </w:rPr>
        <w:br/>
        <w:t>za każdy dzień zwłoki liczony od upływu terminu wyznaczonego przez Zamawiającego</w:t>
      </w:r>
      <w:r w:rsidR="006A17FF">
        <w:rPr>
          <w:rFonts w:ascii="Calibri" w:eastAsia="Calibri" w:hAnsi="Calibri" w:cs="Times New Roman"/>
          <w:kern w:val="3"/>
          <w:lang w:eastAsia="pl-PL"/>
        </w:rPr>
        <w:t xml:space="preserve">                              </w:t>
      </w:r>
      <w:r w:rsidR="00DC088F">
        <w:rPr>
          <w:rFonts w:ascii="Calibri" w:eastAsia="Calibri" w:hAnsi="Calibri" w:cs="Times New Roman"/>
          <w:kern w:val="3"/>
          <w:lang w:eastAsia="pl-PL"/>
        </w:rPr>
        <w:t xml:space="preserve"> </w:t>
      </w:r>
      <w:r w:rsidRPr="00EE244E">
        <w:rPr>
          <w:rFonts w:ascii="Calibri" w:eastAsia="Calibri" w:hAnsi="Calibri" w:cs="Times New Roman"/>
          <w:kern w:val="3"/>
          <w:lang w:eastAsia="pl-PL"/>
        </w:rPr>
        <w:t>na usunięcie wad;</w:t>
      </w:r>
    </w:p>
    <w:p w14:paraId="0645C60C" w14:textId="281BC561" w:rsidR="0080502F" w:rsidRPr="00EE244E" w:rsidRDefault="0080502F" w:rsidP="0080502F">
      <w:pPr>
        <w:widowControl w:val="0"/>
        <w:numPr>
          <w:ilvl w:val="1"/>
          <w:numId w:val="4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EE244E">
        <w:rPr>
          <w:rFonts w:ascii="Calibri" w:eastAsia="Calibri" w:hAnsi="Calibri" w:cs="Times New Roman"/>
          <w:kern w:val="3"/>
          <w:lang w:eastAsia="pl-PL"/>
        </w:rPr>
        <w:t xml:space="preserve">za odstąpienie od umowy z przyczyn, za które winę ponosi Wykonawca w wysokości </w:t>
      </w:r>
      <w:r w:rsidR="00F8268E" w:rsidRPr="00EE244E">
        <w:rPr>
          <w:rFonts w:ascii="Calibri" w:eastAsia="Calibri" w:hAnsi="Calibri" w:cs="Times New Roman"/>
          <w:b/>
          <w:bCs/>
          <w:kern w:val="3"/>
          <w:lang w:eastAsia="pl-PL"/>
        </w:rPr>
        <w:t>10</w:t>
      </w:r>
      <w:r w:rsidRPr="00EE244E">
        <w:rPr>
          <w:rFonts w:ascii="Calibri" w:eastAsia="Calibri" w:hAnsi="Calibri" w:cs="Times New Roman"/>
          <w:b/>
          <w:bCs/>
          <w:kern w:val="3"/>
          <w:lang w:eastAsia="pl-PL"/>
        </w:rPr>
        <w:t xml:space="preserve"> % wynagrodzenia umownego</w:t>
      </w:r>
      <w:r w:rsidRPr="00EE244E">
        <w:rPr>
          <w:rFonts w:ascii="Calibri" w:eastAsia="Calibri" w:hAnsi="Calibri" w:cs="Times New Roman"/>
          <w:kern w:val="3"/>
          <w:lang w:eastAsia="pl-PL"/>
        </w:rPr>
        <w:t xml:space="preserve"> </w:t>
      </w:r>
      <w:r w:rsidRPr="00EE244E">
        <w:rPr>
          <w:rFonts w:ascii="Calibri" w:eastAsia="Calibri" w:hAnsi="Calibri" w:cs="Times New Roman"/>
          <w:b/>
          <w:bCs/>
          <w:kern w:val="3"/>
          <w:lang w:eastAsia="pl-PL"/>
        </w:rPr>
        <w:t>brutto, o którym mowa w § 6 ust. 1 niniejszej umowy</w:t>
      </w:r>
      <w:r w:rsidRPr="00EE244E">
        <w:rPr>
          <w:rFonts w:ascii="Calibri" w:eastAsia="Calibri" w:hAnsi="Calibri" w:cs="Times New Roman"/>
          <w:kern w:val="3"/>
          <w:lang w:eastAsia="pl-PL"/>
        </w:rPr>
        <w:t>;</w:t>
      </w:r>
    </w:p>
    <w:p w14:paraId="01BEF061" w14:textId="3E5D56A3" w:rsidR="0080502F" w:rsidRPr="0080502F" w:rsidRDefault="0080502F" w:rsidP="007032B5">
      <w:pPr>
        <w:widowControl w:val="0"/>
        <w:numPr>
          <w:ilvl w:val="0"/>
          <w:numId w:val="54"/>
        </w:numPr>
        <w:tabs>
          <w:tab w:val="left" w:pos="426"/>
        </w:tabs>
        <w:suppressAutoHyphens/>
        <w:autoSpaceDN w:val="0"/>
        <w:spacing w:after="0" w:line="276" w:lineRule="auto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t xml:space="preserve">Kary umowne z tytułu nieterminowości </w:t>
      </w:r>
      <w:bookmarkStart w:id="20" w:name="_Hlk63890417"/>
      <w:r w:rsidRPr="0080502F">
        <w:rPr>
          <w:rFonts w:ascii="Calibri" w:eastAsia="Calibri" w:hAnsi="Calibri" w:cs="Times New Roman"/>
          <w:kern w:val="3"/>
          <w:lang w:eastAsia="pl-PL"/>
        </w:rPr>
        <w:t>określone w ust. 2 pkt. 1-</w:t>
      </w:r>
      <w:r w:rsidR="00D5473E">
        <w:rPr>
          <w:rFonts w:ascii="Calibri" w:eastAsia="Calibri" w:hAnsi="Calibri" w:cs="Times New Roman"/>
          <w:kern w:val="3"/>
          <w:lang w:eastAsia="pl-PL"/>
        </w:rPr>
        <w:t>2</w:t>
      </w:r>
      <w:r w:rsidRPr="0080502F">
        <w:rPr>
          <w:rFonts w:ascii="Calibri" w:eastAsia="Calibri" w:hAnsi="Calibri" w:cs="Times New Roman"/>
          <w:kern w:val="3"/>
          <w:lang w:eastAsia="pl-PL"/>
        </w:rPr>
        <w:t xml:space="preserve">  niniejszego paragrafu </w:t>
      </w:r>
      <w:bookmarkEnd w:id="20"/>
      <w:r w:rsidRPr="0080502F">
        <w:rPr>
          <w:rFonts w:ascii="Calibri" w:eastAsia="Calibri" w:hAnsi="Calibri" w:cs="Times New Roman"/>
          <w:kern w:val="3"/>
          <w:lang w:eastAsia="pl-PL"/>
        </w:rPr>
        <w:t xml:space="preserve">oraz kary umowne związane z odstąpieniem od umowy określone w ust. 2 pkt. </w:t>
      </w:r>
      <w:r w:rsidR="00D5473E">
        <w:rPr>
          <w:rFonts w:ascii="Calibri" w:eastAsia="Calibri" w:hAnsi="Calibri" w:cs="Times New Roman"/>
          <w:kern w:val="3"/>
          <w:lang w:eastAsia="pl-PL"/>
        </w:rPr>
        <w:t>3</w:t>
      </w:r>
      <w:r w:rsidRPr="0080502F">
        <w:rPr>
          <w:rFonts w:ascii="Calibri" w:eastAsia="Calibri" w:hAnsi="Calibri" w:cs="Times New Roman"/>
          <w:kern w:val="3"/>
          <w:lang w:eastAsia="pl-PL"/>
        </w:rPr>
        <w:t xml:space="preserve"> niniejszego paragrafu spowodowane nieterminowością Wykonawcy nie podlegają kumulacji.</w:t>
      </w:r>
    </w:p>
    <w:p w14:paraId="151865AC" w14:textId="30C82392" w:rsidR="0080502F" w:rsidRPr="0080502F" w:rsidRDefault="0080502F" w:rsidP="007032B5">
      <w:pPr>
        <w:widowControl w:val="0"/>
        <w:numPr>
          <w:ilvl w:val="0"/>
          <w:numId w:val="54"/>
        </w:numPr>
        <w:tabs>
          <w:tab w:val="left" w:pos="426"/>
        </w:tabs>
        <w:suppressAutoHyphens/>
        <w:autoSpaceDN w:val="0"/>
        <w:spacing w:after="0" w:line="276" w:lineRule="auto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t xml:space="preserve">Łączna wartość kar umownych nałożonych na Wykonawcę nie może </w:t>
      </w:r>
      <w:r w:rsidRPr="00EE244E">
        <w:rPr>
          <w:rFonts w:ascii="Calibri" w:eastAsia="Calibri" w:hAnsi="Calibri" w:cs="Times New Roman"/>
          <w:kern w:val="3"/>
          <w:lang w:eastAsia="pl-PL"/>
        </w:rPr>
        <w:t xml:space="preserve">przekroczyć </w:t>
      </w:r>
      <w:r w:rsidR="00C47B71" w:rsidRPr="00EE244E">
        <w:rPr>
          <w:rFonts w:ascii="Calibri" w:eastAsia="Calibri" w:hAnsi="Calibri" w:cs="Times New Roman"/>
          <w:b/>
          <w:bCs/>
          <w:kern w:val="3"/>
          <w:lang w:eastAsia="pl-PL"/>
        </w:rPr>
        <w:t xml:space="preserve">20 </w:t>
      </w:r>
      <w:r w:rsidRPr="00EE244E">
        <w:rPr>
          <w:rFonts w:ascii="Calibri" w:eastAsia="Calibri" w:hAnsi="Calibri" w:cs="Times New Roman"/>
          <w:b/>
          <w:bCs/>
          <w:kern w:val="3"/>
          <w:lang w:eastAsia="pl-PL"/>
        </w:rPr>
        <w:t>%</w:t>
      </w:r>
      <w:r w:rsidRPr="00EE244E">
        <w:rPr>
          <w:rFonts w:ascii="Calibri" w:eastAsia="Calibri" w:hAnsi="Calibri" w:cs="Times New Roman"/>
          <w:kern w:val="3"/>
          <w:lang w:eastAsia="pl-PL"/>
        </w:rPr>
        <w:t xml:space="preserve"> </w:t>
      </w:r>
      <w:r w:rsidRPr="0080502F">
        <w:rPr>
          <w:rFonts w:ascii="Calibri" w:eastAsia="Calibri" w:hAnsi="Calibri" w:cs="Times New Roman"/>
          <w:kern w:val="3"/>
          <w:lang w:eastAsia="pl-PL"/>
        </w:rPr>
        <w:t>wynagrodzenia brutto.</w:t>
      </w:r>
    </w:p>
    <w:p w14:paraId="6401464F" w14:textId="23380333" w:rsidR="0080502F" w:rsidRPr="0080502F" w:rsidRDefault="00F27AB9" w:rsidP="007032B5">
      <w:pPr>
        <w:widowControl w:val="0"/>
        <w:numPr>
          <w:ilvl w:val="0"/>
          <w:numId w:val="54"/>
        </w:numPr>
        <w:tabs>
          <w:tab w:val="left" w:pos="426"/>
        </w:tabs>
        <w:suppressAutoHyphens/>
        <w:autoSpaceDN w:val="0"/>
        <w:spacing w:after="0" w:line="276" w:lineRule="auto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990391">
        <w:rPr>
          <w:rFonts w:ascii="Calibri" w:eastAsia="Calibri" w:hAnsi="Calibri" w:cs="Times New Roman"/>
          <w:kern w:val="3"/>
          <w:lang w:eastAsia="pl-PL"/>
        </w:rPr>
        <w:t>Wszelkie kary umowne będą potrącane z wynagrodzenia Wykonawcy, a w przypadku braku możliwości potrącenia, strona zobowiązana zapłaci przelewem na wskazany przez drugą stronę rachunek bankowy,</w:t>
      </w:r>
      <w:r>
        <w:rPr>
          <w:rFonts w:ascii="Calibri" w:eastAsia="Calibri" w:hAnsi="Calibri" w:cs="Times New Roman"/>
          <w:kern w:val="3"/>
          <w:lang w:eastAsia="pl-PL"/>
        </w:rPr>
        <w:t xml:space="preserve"> </w:t>
      </w:r>
      <w:r w:rsidRPr="00990391">
        <w:rPr>
          <w:rFonts w:ascii="Calibri" w:eastAsia="Calibri" w:hAnsi="Calibri" w:cs="Times New Roman"/>
          <w:kern w:val="3"/>
          <w:lang w:eastAsia="pl-PL"/>
        </w:rPr>
        <w:t>w terminie wskazanym w żądaniu zapłaty takiej kary umownej, jednak</w:t>
      </w:r>
      <w:r w:rsidR="006A17FF">
        <w:rPr>
          <w:rFonts w:ascii="Calibri" w:eastAsia="Calibri" w:hAnsi="Calibri" w:cs="Times New Roman"/>
          <w:kern w:val="3"/>
          <w:lang w:eastAsia="pl-PL"/>
        </w:rPr>
        <w:t xml:space="preserve">                       </w:t>
      </w:r>
      <w:r w:rsidRPr="00990391">
        <w:rPr>
          <w:rFonts w:ascii="Calibri" w:eastAsia="Calibri" w:hAnsi="Calibri" w:cs="Times New Roman"/>
          <w:kern w:val="3"/>
          <w:lang w:eastAsia="pl-PL"/>
        </w:rPr>
        <w:t>nie krótszym niż 14 dni i nie dłuższym niż 30 dni od daty otrzymania wezwania do zapłaty</w:t>
      </w:r>
      <w:r w:rsidR="0080502F" w:rsidRPr="0080502F">
        <w:rPr>
          <w:rFonts w:ascii="Calibri" w:eastAsia="Calibri" w:hAnsi="Calibri" w:cs="Times New Roman"/>
          <w:kern w:val="3"/>
          <w:lang w:eastAsia="pl-PL"/>
        </w:rPr>
        <w:t>.</w:t>
      </w:r>
    </w:p>
    <w:p w14:paraId="1FF338D7" w14:textId="03A1A99C" w:rsidR="0080502F" w:rsidRPr="0080502F" w:rsidRDefault="0080502F" w:rsidP="007032B5">
      <w:pPr>
        <w:widowControl w:val="0"/>
        <w:numPr>
          <w:ilvl w:val="0"/>
          <w:numId w:val="54"/>
        </w:numPr>
        <w:tabs>
          <w:tab w:val="left" w:pos="426"/>
        </w:tabs>
        <w:suppressAutoHyphens/>
        <w:autoSpaceDN w:val="0"/>
        <w:spacing w:after="0" w:line="276" w:lineRule="auto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t>Strony zastrzegają sobie prawo dochodzenia odszkodowania uzupełniającego, przewyższającego wysokość zastrzeżonych kar umownych, na zasadach ogólnych Kodeksu Cywilnego.</w:t>
      </w:r>
      <w:r w:rsidR="00F27AB9">
        <w:rPr>
          <w:rFonts w:ascii="Calibri" w:eastAsia="Calibri" w:hAnsi="Calibri" w:cs="Times New Roman"/>
          <w:kern w:val="3"/>
          <w:lang w:eastAsia="pl-PL"/>
        </w:rPr>
        <w:t xml:space="preserve"> </w:t>
      </w:r>
    </w:p>
    <w:p w14:paraId="16C498DA" w14:textId="41633378" w:rsidR="0080502F" w:rsidRPr="00783BFD" w:rsidRDefault="0080502F" w:rsidP="007032B5">
      <w:pPr>
        <w:widowControl w:val="0"/>
        <w:numPr>
          <w:ilvl w:val="0"/>
          <w:numId w:val="54"/>
        </w:numPr>
        <w:tabs>
          <w:tab w:val="left" w:pos="426"/>
        </w:tabs>
        <w:suppressAutoHyphens/>
        <w:autoSpaceDN w:val="0"/>
        <w:spacing w:after="0" w:line="276" w:lineRule="auto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t>Strony zgodnie oświadczają, że wysokość kar została określona przez Zamawiającego we wzorze umownym na etapie prowadzenia postępowania o udzielenie zamówienia i Wykonawca nie wnosi uwag co do ich wysokości oraz podstaw  ich naliczania.</w:t>
      </w:r>
    </w:p>
    <w:p w14:paraId="0F289B78" w14:textId="77777777" w:rsidR="0080502F" w:rsidRPr="0080502F" w:rsidRDefault="0080502F" w:rsidP="0080502F">
      <w:pPr>
        <w:tabs>
          <w:tab w:val="left" w:pos="5730"/>
        </w:tabs>
        <w:spacing w:before="120" w:after="0" w:line="276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  <w:t>§ 13</w:t>
      </w:r>
    </w:p>
    <w:p w14:paraId="23E10DE2" w14:textId="77777777" w:rsidR="0080502F" w:rsidRPr="0080502F" w:rsidRDefault="0080502F" w:rsidP="0080502F">
      <w:pPr>
        <w:spacing w:after="120" w:line="360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  <w:t>Gwarancja i rękojmia</w:t>
      </w:r>
    </w:p>
    <w:p w14:paraId="0BDE4EED" w14:textId="397F68A3" w:rsidR="0080502F" w:rsidRPr="0080502F" w:rsidRDefault="0080502F" w:rsidP="00F3554D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t xml:space="preserve">Wykonawca w ramach wynagrodzenia umownego, określonego </w:t>
      </w:r>
      <w:r w:rsidRPr="0080502F">
        <w:rPr>
          <w:rFonts w:ascii="Calibri" w:eastAsia="Calibri" w:hAnsi="Calibri" w:cs="Times New Roman"/>
          <w:b/>
          <w:bCs/>
          <w:kern w:val="3"/>
          <w:lang w:eastAsia="pl-PL"/>
        </w:rPr>
        <w:t xml:space="preserve">w </w:t>
      </w:r>
      <w:bookmarkStart w:id="21" w:name="_Hlk67865297"/>
      <w:r w:rsidRPr="0080502F">
        <w:rPr>
          <w:rFonts w:ascii="Calibri" w:eastAsia="Calibri" w:hAnsi="Calibri" w:cs="Times New Roman"/>
          <w:b/>
          <w:bCs/>
          <w:kern w:val="3"/>
          <w:lang w:eastAsia="pl-PL"/>
        </w:rPr>
        <w:t>§ 6 ust. 1</w:t>
      </w:r>
      <w:bookmarkEnd w:id="21"/>
      <w:r w:rsidRPr="0080502F">
        <w:rPr>
          <w:rFonts w:ascii="Calibri" w:eastAsia="Calibri" w:hAnsi="Calibri" w:cs="Times New Roman"/>
          <w:kern w:val="3"/>
          <w:lang w:eastAsia="pl-PL"/>
        </w:rPr>
        <w:t xml:space="preserve"> niniejszej umowy, udziela Zamawiającemu gwarancji jakości na wykonaną dokumentację projektową stanowiącą przedmiot umowy </w:t>
      </w:r>
      <w:r w:rsidRPr="00962E7C">
        <w:rPr>
          <w:rFonts w:ascii="Calibri" w:eastAsia="Calibri" w:hAnsi="Calibri" w:cs="Times New Roman"/>
          <w:bCs/>
          <w:color w:val="000000"/>
          <w:kern w:val="3"/>
          <w:lang w:eastAsia="pl-PL"/>
        </w:rPr>
        <w:t>na okres</w:t>
      </w:r>
      <w:r w:rsidRPr="009C7C6F">
        <w:rPr>
          <w:rFonts w:ascii="Calibri" w:eastAsia="Calibri" w:hAnsi="Calibri" w:cs="Times New Roman"/>
          <w:b/>
          <w:color w:val="000000"/>
          <w:kern w:val="3"/>
          <w:lang w:eastAsia="pl-PL"/>
        </w:rPr>
        <w:t xml:space="preserve"> </w:t>
      </w:r>
      <w:r w:rsidR="00962E7C">
        <w:rPr>
          <w:rFonts w:ascii="Calibri" w:eastAsia="Calibri" w:hAnsi="Calibri" w:cs="Times New Roman"/>
          <w:b/>
          <w:color w:val="000000"/>
          <w:kern w:val="3"/>
          <w:lang w:eastAsia="pl-PL"/>
        </w:rPr>
        <w:t>24</w:t>
      </w:r>
      <w:r w:rsidR="009C7C6F" w:rsidRPr="009C7C6F">
        <w:rPr>
          <w:rFonts w:ascii="Calibri" w:eastAsia="Calibri" w:hAnsi="Calibri" w:cs="Times New Roman"/>
          <w:b/>
          <w:color w:val="000000"/>
          <w:kern w:val="3"/>
          <w:lang w:eastAsia="pl-PL"/>
        </w:rPr>
        <w:t xml:space="preserve"> miesięcy</w:t>
      </w:r>
      <w:r w:rsidRPr="0080502F">
        <w:rPr>
          <w:rFonts w:ascii="Calibri" w:eastAsia="Calibri" w:hAnsi="Calibri" w:cs="Times New Roman"/>
          <w:color w:val="000000"/>
          <w:kern w:val="3"/>
          <w:lang w:eastAsia="pl-PL"/>
        </w:rPr>
        <w:t xml:space="preserve">, licząc od daty podpisania protokołu zdawczo-odbiorczego, o którym mowa </w:t>
      </w:r>
      <w:r w:rsidRPr="0080502F">
        <w:rPr>
          <w:rFonts w:ascii="Calibri" w:eastAsia="Calibri" w:hAnsi="Calibri" w:cs="Times New Roman"/>
          <w:b/>
          <w:bCs/>
          <w:color w:val="000000"/>
          <w:kern w:val="3"/>
          <w:lang w:eastAsia="pl-PL"/>
        </w:rPr>
        <w:t xml:space="preserve">w </w:t>
      </w:r>
      <w:r w:rsidRPr="0080502F">
        <w:rPr>
          <w:rFonts w:ascii="Calibri" w:eastAsia="Calibri" w:hAnsi="Calibri" w:cs="Times New Roman"/>
          <w:b/>
          <w:bCs/>
          <w:kern w:val="3"/>
          <w:lang w:eastAsia="pl-PL"/>
        </w:rPr>
        <w:t xml:space="preserve">§ 9 </w:t>
      </w:r>
      <w:r w:rsidRPr="0080502F">
        <w:rPr>
          <w:rFonts w:ascii="Calibri" w:eastAsia="Calibri" w:hAnsi="Calibri" w:cs="Times New Roman"/>
          <w:b/>
          <w:bCs/>
          <w:kern w:val="3"/>
          <w:lang w:eastAsia="pl-PL"/>
        </w:rPr>
        <w:lastRenderedPageBreak/>
        <w:t xml:space="preserve">pkt </w:t>
      </w:r>
      <w:r w:rsidR="005C6D8F">
        <w:rPr>
          <w:rFonts w:ascii="Calibri" w:eastAsia="Calibri" w:hAnsi="Calibri" w:cs="Times New Roman"/>
          <w:b/>
          <w:bCs/>
          <w:kern w:val="3"/>
          <w:lang w:eastAsia="pl-PL"/>
        </w:rPr>
        <w:t>3</w:t>
      </w:r>
      <w:r w:rsidRPr="0080502F">
        <w:rPr>
          <w:rFonts w:ascii="Calibri" w:eastAsia="Calibri" w:hAnsi="Calibri" w:cs="Times New Roman"/>
          <w:color w:val="000000"/>
          <w:kern w:val="3"/>
          <w:lang w:eastAsia="pl-PL"/>
        </w:rPr>
        <w:t>.</w:t>
      </w:r>
    </w:p>
    <w:p w14:paraId="6A8699EF" w14:textId="77777777" w:rsidR="0080502F" w:rsidRPr="0080502F" w:rsidRDefault="0080502F" w:rsidP="00F3554D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t>Wykonawca wystawi dokumenty gwarancyjne, które zostaną wydane Zamawiającemu przy podpisywaniu protokołu zdawczo-odbiorczego, potwierdzającego odbiór dokumentacji projektowej.</w:t>
      </w:r>
    </w:p>
    <w:p w14:paraId="78D6A329" w14:textId="77777777" w:rsidR="003130E1" w:rsidRDefault="0080502F" w:rsidP="007D18A3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t>Wykonawca gwarantuje, że przedmiot umowy jest wolny od wad.</w:t>
      </w:r>
    </w:p>
    <w:p w14:paraId="2AADA8CE" w14:textId="730EE392" w:rsidR="007D18A3" w:rsidRPr="000F0EB8" w:rsidRDefault="003130E1" w:rsidP="007D18A3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0F0EB8">
        <w:rPr>
          <w:rFonts w:ascii="Calibri" w:eastAsia="Calibri" w:hAnsi="Calibri" w:cs="Times New Roman"/>
          <w:kern w:val="3"/>
          <w:lang w:eastAsia="pl-PL"/>
        </w:rPr>
        <w:t>W</w:t>
      </w:r>
      <w:r w:rsidR="007D18A3" w:rsidRPr="000F0EB8">
        <w:rPr>
          <w:rFonts w:ascii="Calibri" w:eastAsia="Calibri" w:hAnsi="Calibri" w:cs="Calibri"/>
          <w:kern w:val="3"/>
          <w:lang w:eastAsia="pl-PL"/>
        </w:rPr>
        <w:t xml:space="preserve"> okresie gwarancji Wykonawca jest </w:t>
      </w:r>
      <w:r w:rsidR="00C86313" w:rsidRPr="000F0EB8">
        <w:rPr>
          <w:rFonts w:ascii="Calibri" w:eastAsia="Calibri" w:hAnsi="Calibri" w:cs="Calibri"/>
          <w:kern w:val="3"/>
          <w:lang w:eastAsia="pl-PL"/>
        </w:rPr>
        <w:t>z</w:t>
      </w:r>
      <w:r w:rsidR="007D18A3" w:rsidRPr="000F0EB8">
        <w:rPr>
          <w:rFonts w:ascii="Calibri" w:eastAsia="Calibri" w:hAnsi="Calibri" w:cs="Calibri"/>
          <w:kern w:val="3"/>
          <w:lang w:eastAsia="pl-PL"/>
        </w:rPr>
        <w:t xml:space="preserve">obowiązany do nieodpłatnego usuwania wad ujawnionych </w:t>
      </w:r>
      <w:r w:rsidRPr="000F0EB8">
        <w:rPr>
          <w:rFonts w:ascii="Calibri" w:eastAsia="Calibri" w:hAnsi="Calibri" w:cs="Calibri"/>
          <w:kern w:val="3"/>
          <w:lang w:eastAsia="pl-PL"/>
        </w:rPr>
        <w:br/>
      </w:r>
      <w:r w:rsidR="007D18A3" w:rsidRPr="000F0EB8">
        <w:rPr>
          <w:rFonts w:ascii="Calibri" w:eastAsia="Calibri" w:hAnsi="Calibri" w:cs="Calibri"/>
          <w:kern w:val="3"/>
          <w:lang w:eastAsia="pl-PL"/>
        </w:rPr>
        <w:t xml:space="preserve">po dostarczeniu przedmiotu umowy, w terminie 5 dni od daty otrzymania zawiadomienia </w:t>
      </w:r>
      <w:r w:rsidRPr="000F0EB8">
        <w:rPr>
          <w:rFonts w:ascii="Calibri" w:eastAsia="Calibri" w:hAnsi="Calibri" w:cs="Calibri"/>
          <w:kern w:val="3"/>
          <w:lang w:eastAsia="pl-PL"/>
        </w:rPr>
        <w:br/>
      </w:r>
      <w:r w:rsidR="007D18A3" w:rsidRPr="000F0EB8">
        <w:rPr>
          <w:rFonts w:ascii="Calibri" w:eastAsia="Calibri" w:hAnsi="Calibri" w:cs="Calibri"/>
          <w:kern w:val="3"/>
          <w:lang w:eastAsia="pl-PL"/>
        </w:rPr>
        <w:t xml:space="preserve">o ujawnionych wadach, jeżeli będzie to możliwe technicznie. </w:t>
      </w:r>
      <w:r w:rsidR="0079592F" w:rsidRPr="000F0EB8">
        <w:rPr>
          <w:rFonts w:ascii="Calibri" w:eastAsia="Calibri" w:hAnsi="Calibri" w:cs="Calibri"/>
          <w:kern w:val="3"/>
          <w:lang w:eastAsia="pl-PL"/>
        </w:rPr>
        <w:t>T</w:t>
      </w:r>
      <w:r w:rsidR="007D18A3" w:rsidRPr="000F0EB8">
        <w:rPr>
          <w:rFonts w:ascii="Calibri" w:eastAsia="Calibri" w:hAnsi="Calibri" w:cs="Calibri"/>
          <w:kern w:val="3"/>
          <w:lang w:eastAsia="pl-PL"/>
        </w:rPr>
        <w:t xml:space="preserve">ermin usunięcia wady może ulec </w:t>
      </w:r>
      <w:r w:rsidR="00A4601B" w:rsidRPr="000F0EB8">
        <w:rPr>
          <w:rFonts w:ascii="Calibri" w:eastAsia="Calibri" w:hAnsi="Calibri" w:cs="Calibri"/>
          <w:kern w:val="3"/>
          <w:lang w:eastAsia="pl-PL"/>
        </w:rPr>
        <w:t>wy</w:t>
      </w:r>
      <w:r w:rsidR="007D18A3" w:rsidRPr="000F0EB8">
        <w:rPr>
          <w:rFonts w:ascii="Calibri" w:eastAsia="Calibri" w:hAnsi="Calibri" w:cs="Calibri"/>
          <w:kern w:val="3"/>
          <w:lang w:eastAsia="pl-PL"/>
        </w:rPr>
        <w:t xml:space="preserve">dłużeniu w przypadku zaistnienia niezależnych od </w:t>
      </w:r>
      <w:r w:rsidR="00A4601B" w:rsidRPr="000F0EB8">
        <w:rPr>
          <w:rFonts w:ascii="Calibri" w:eastAsia="Calibri" w:hAnsi="Calibri" w:cs="Calibri"/>
          <w:kern w:val="3"/>
          <w:lang w:eastAsia="pl-PL"/>
        </w:rPr>
        <w:t>Wykonawcy</w:t>
      </w:r>
      <w:r w:rsidR="007D18A3" w:rsidRPr="000F0EB8">
        <w:rPr>
          <w:rFonts w:ascii="Calibri" w:eastAsia="Calibri" w:hAnsi="Calibri" w:cs="Calibri"/>
          <w:kern w:val="3"/>
          <w:lang w:eastAsia="pl-PL"/>
        </w:rPr>
        <w:t xml:space="preserve"> przyczyn</w:t>
      </w:r>
      <w:r w:rsidR="0079592F" w:rsidRPr="000F0EB8">
        <w:rPr>
          <w:rFonts w:ascii="Calibri" w:eastAsia="Calibri" w:hAnsi="Calibri" w:cs="Calibri"/>
          <w:kern w:val="3"/>
          <w:lang w:eastAsia="pl-PL"/>
        </w:rPr>
        <w:t xml:space="preserve">, po uzgodnieniu </w:t>
      </w:r>
      <w:r w:rsidRPr="000F0EB8">
        <w:rPr>
          <w:rFonts w:ascii="Calibri" w:eastAsia="Calibri" w:hAnsi="Calibri" w:cs="Calibri"/>
          <w:kern w:val="3"/>
          <w:lang w:eastAsia="pl-PL"/>
        </w:rPr>
        <w:br/>
      </w:r>
      <w:r w:rsidR="0079592F" w:rsidRPr="000F0EB8">
        <w:rPr>
          <w:rFonts w:ascii="Calibri" w:eastAsia="Calibri" w:hAnsi="Calibri" w:cs="Calibri"/>
          <w:kern w:val="3"/>
          <w:lang w:eastAsia="pl-PL"/>
        </w:rPr>
        <w:t>z Zamawiającym</w:t>
      </w:r>
      <w:r w:rsidR="007D18A3" w:rsidRPr="000F0EB8">
        <w:rPr>
          <w:rFonts w:ascii="Calibri" w:eastAsia="Calibri" w:hAnsi="Calibri" w:cs="Calibri"/>
          <w:kern w:val="3"/>
          <w:lang w:eastAsia="pl-PL"/>
        </w:rPr>
        <w:t>.</w:t>
      </w:r>
    </w:p>
    <w:p w14:paraId="3DC188EE" w14:textId="5A6FFE60" w:rsidR="0080502F" w:rsidRDefault="0080502F" w:rsidP="00F3554D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Calibri"/>
          <w:kern w:val="3"/>
          <w:lang w:eastAsia="pl-PL"/>
        </w:rPr>
      </w:pPr>
      <w:r w:rsidRPr="0080502F">
        <w:rPr>
          <w:rFonts w:ascii="Calibri" w:eastAsia="Calibri" w:hAnsi="Calibri" w:cs="Calibri"/>
          <w:kern w:val="3"/>
          <w:lang w:eastAsia="pl-PL"/>
        </w:rPr>
        <w:t xml:space="preserve">Nie udzielenie odpowiedzi na reklamację w terminie określonym w </w:t>
      </w:r>
      <w:r w:rsidRPr="0080502F">
        <w:rPr>
          <w:rFonts w:ascii="Calibri" w:eastAsia="Calibri" w:hAnsi="Calibri" w:cs="Calibri"/>
          <w:b/>
          <w:bCs/>
          <w:kern w:val="3"/>
          <w:lang w:eastAsia="pl-PL"/>
        </w:rPr>
        <w:t>§ 13 ust. 4</w:t>
      </w:r>
      <w:r w:rsidRPr="0080502F">
        <w:rPr>
          <w:rFonts w:ascii="Calibri" w:eastAsia="Calibri" w:hAnsi="Calibri" w:cs="Calibri"/>
          <w:kern w:val="3"/>
          <w:lang w:eastAsia="pl-PL"/>
        </w:rPr>
        <w:t xml:space="preserve"> równoznaczne jest </w:t>
      </w:r>
      <w:r w:rsidRPr="0080502F">
        <w:rPr>
          <w:rFonts w:ascii="Calibri" w:eastAsia="Calibri" w:hAnsi="Calibri" w:cs="Calibri"/>
          <w:kern w:val="3"/>
          <w:lang w:eastAsia="pl-PL"/>
        </w:rPr>
        <w:br/>
        <w:t>z jej uwzględnieniem.</w:t>
      </w:r>
    </w:p>
    <w:p w14:paraId="157E86FD" w14:textId="4A4E5F0E" w:rsidR="003130E1" w:rsidRPr="000F0EB8" w:rsidRDefault="003130E1" w:rsidP="00F3554D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Calibri"/>
          <w:kern w:val="3"/>
          <w:lang w:eastAsia="pl-PL"/>
        </w:rPr>
      </w:pPr>
      <w:r w:rsidRPr="000F0EB8">
        <w:rPr>
          <w:rFonts w:ascii="Calibri" w:eastAsia="Calibri" w:hAnsi="Calibri" w:cs="Calibri"/>
          <w:kern w:val="3"/>
          <w:lang w:eastAsia="pl-PL"/>
        </w:rPr>
        <w:t>Wykonawca przekazuje dokumentację Zamawiającemu wraz z potwierdzeniem usunięcia zgłoszonych wad. Nie wniesienie sprzeciwu przez Zamawiającego w terminie 7 dni od przedłożenia dokumentów przez Wykonawcę będzie równoznaczne ze stwierdzeniem należytego usunięcia wad.</w:t>
      </w:r>
    </w:p>
    <w:p w14:paraId="44AED898" w14:textId="338BCB6A" w:rsidR="0080502F" w:rsidRDefault="0080502F" w:rsidP="00F3554D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Calibri"/>
          <w:kern w:val="3"/>
          <w:lang w:eastAsia="pl-PL"/>
        </w:rPr>
      </w:pPr>
      <w:r w:rsidRPr="0080502F">
        <w:rPr>
          <w:rFonts w:ascii="Calibri" w:eastAsia="Calibri" w:hAnsi="Calibri" w:cs="Calibri"/>
          <w:kern w:val="3"/>
          <w:lang w:eastAsia="pl-PL"/>
        </w:rPr>
        <w:t>Zamawiający ma prawo obciążyć Wykonawcę wszelkimi kosztami usunięcia wad w ramach wykonawstwa zastępczego, jeżeli Wykonawca nie przystąpi do ich usunięcia w terminie określonym wyżej, bądź usunie je nieskutecznie.</w:t>
      </w:r>
    </w:p>
    <w:p w14:paraId="02B819A9" w14:textId="469A0186" w:rsidR="0080502F" w:rsidRPr="003A1BE1" w:rsidRDefault="0080502F" w:rsidP="00F3554D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3A1BE1">
        <w:rPr>
          <w:rFonts w:ascii="Calibri" w:eastAsia="Calibri" w:hAnsi="Calibri" w:cs="Times New Roman"/>
          <w:kern w:val="3"/>
          <w:lang w:eastAsia="pl-PL"/>
        </w:rPr>
        <w:t>Uprawnienia Zamawiającego z tytułu gwarancji ulegają przedłużeniu o okres usuwania zgłoszonej wady, licząc od dnia zgłoszenia przez Zamawiającego wady, do dnia zgłoszenia przez Wykonawcę zakończenia usuwania wady</w:t>
      </w:r>
      <w:r w:rsidR="00F27AB9">
        <w:rPr>
          <w:rFonts w:ascii="Calibri" w:eastAsia="Calibri" w:hAnsi="Calibri" w:cs="Times New Roman"/>
          <w:kern w:val="3"/>
          <w:lang w:eastAsia="pl-PL"/>
        </w:rPr>
        <w:t>.</w:t>
      </w:r>
    </w:p>
    <w:p w14:paraId="6BBD2516" w14:textId="0ECB1E89" w:rsidR="0080502F" w:rsidRPr="0080502F" w:rsidRDefault="0080502F" w:rsidP="00F3554D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t xml:space="preserve">Strony przyjmują, że niniejsza </w:t>
      </w:r>
      <w:r w:rsidR="000A6141">
        <w:rPr>
          <w:rFonts w:ascii="Calibri" w:eastAsia="Calibri" w:hAnsi="Calibri" w:cs="Times New Roman"/>
          <w:kern w:val="3"/>
          <w:lang w:eastAsia="pl-PL"/>
        </w:rPr>
        <w:t>U</w:t>
      </w:r>
      <w:r w:rsidRPr="0080502F">
        <w:rPr>
          <w:rFonts w:ascii="Calibri" w:eastAsia="Calibri" w:hAnsi="Calibri" w:cs="Times New Roman"/>
          <w:kern w:val="3"/>
          <w:lang w:eastAsia="pl-PL"/>
        </w:rPr>
        <w:t xml:space="preserve">mowa zastępuje dokumenty gwarancyjne, jeżeli Wykonawca nie dołączył w chwili odbioru końcowego dodatkowych dokumentów gwarancyjnych. Postanowienia dodatkowych dokumentów gwarancyjnych wystawionych przez Wykonawcę niezgodne z niniejszą </w:t>
      </w:r>
      <w:r w:rsidR="000A6141">
        <w:rPr>
          <w:rFonts w:ascii="Calibri" w:eastAsia="Calibri" w:hAnsi="Calibri" w:cs="Times New Roman"/>
          <w:kern w:val="3"/>
          <w:lang w:eastAsia="pl-PL"/>
        </w:rPr>
        <w:t>U</w:t>
      </w:r>
      <w:r w:rsidRPr="0080502F">
        <w:rPr>
          <w:rFonts w:ascii="Calibri" w:eastAsia="Calibri" w:hAnsi="Calibri" w:cs="Times New Roman"/>
          <w:kern w:val="3"/>
          <w:lang w:eastAsia="pl-PL"/>
        </w:rPr>
        <w:t>mową lub chociażby mniej korzystne dla Zamawiającego nie będą miały zastosowania.</w:t>
      </w:r>
    </w:p>
    <w:p w14:paraId="52449BC7" w14:textId="77777777" w:rsidR="0080502F" w:rsidRPr="0080502F" w:rsidRDefault="0080502F" w:rsidP="00F3554D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t>Niezależnie od uprawnień przysługujących Zamawiającemu z tytułu udzielonej gwarancji jakości, Zamawiającemu służyć będą uprawnienia z tytułu rękojmi za wady dokumentacji projektowej stanowiącej przedmiot umowy.</w:t>
      </w:r>
    </w:p>
    <w:p w14:paraId="2D190985" w14:textId="77777777" w:rsidR="0080502F" w:rsidRPr="0080502F" w:rsidRDefault="0080502F" w:rsidP="00F3554D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t>Wykonawca odpowiedzialny jest względem Zamawiającego, jeżeli dokumentacja ma wady zmniejszające jej wartość lub użyteczność ze względu na cel wynikający z jej przeznaczenia.</w:t>
      </w:r>
    </w:p>
    <w:p w14:paraId="348F0032" w14:textId="77777777" w:rsidR="0080502F" w:rsidRPr="0080502F" w:rsidRDefault="0080502F" w:rsidP="00F3554D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t xml:space="preserve">Wykonawca odpowiada względem Zamawiającego za wady dokumentacji i rozwiązania projektowe niezgodne z obowiązującymi aktami prawnymi, w tym z przepisami prawa budowlanego </w:t>
      </w:r>
      <w:r w:rsidRPr="0080502F">
        <w:rPr>
          <w:rFonts w:ascii="Calibri" w:eastAsia="Calibri" w:hAnsi="Calibri" w:cs="Times New Roman"/>
          <w:kern w:val="3"/>
          <w:lang w:eastAsia="pl-PL"/>
        </w:rPr>
        <w:br/>
        <w:t>i obowiązującymi normami i normatywami technicznymi.</w:t>
      </w:r>
    </w:p>
    <w:p w14:paraId="038C75D8" w14:textId="70768505" w:rsidR="006C1914" w:rsidRPr="00354FD6" w:rsidRDefault="0080502F" w:rsidP="006C1914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3A1BE1">
        <w:rPr>
          <w:rFonts w:ascii="Calibri" w:eastAsia="Calibri" w:hAnsi="Calibri" w:cs="Times New Roman"/>
          <w:kern w:val="3"/>
          <w:lang w:eastAsia="pl-PL"/>
        </w:rPr>
        <w:t>Zamawiający, po stwierdzeniu istnienia wad dokumentacji projektowej lub kosztorysowej na każdym etapie realizacji umowy, może żądać, aby Wykonawca w wyznaczonym przez Zamawiającego terminie usunął wszystkie wady (m.in.: dokonał uzupełnień, poprawek błędów, naprawiania zaniechań, zaniedbań i nieścisłości) na własny koszt.</w:t>
      </w:r>
    </w:p>
    <w:p w14:paraId="4A1EDA32" w14:textId="41520292" w:rsidR="0080502F" w:rsidRPr="003A1BE1" w:rsidRDefault="0080502F" w:rsidP="00F3554D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3A1BE1">
        <w:rPr>
          <w:rFonts w:ascii="Calibri" w:eastAsia="Calibri" w:hAnsi="Calibri" w:cs="Times New Roman"/>
          <w:kern w:val="3"/>
          <w:lang w:eastAsia="pl-PL"/>
        </w:rPr>
        <w:t xml:space="preserve">Jeżeli w wyznaczonym przez Zamawiającego terminie Wykonawca nie usunie wad dokumentacji, </w:t>
      </w:r>
      <w:r w:rsidRPr="003A1BE1">
        <w:rPr>
          <w:rFonts w:ascii="Calibri" w:eastAsia="Calibri" w:hAnsi="Calibri" w:cs="Times New Roman"/>
          <w:kern w:val="3"/>
          <w:lang w:eastAsia="pl-PL"/>
        </w:rPr>
        <w:br/>
        <w:t xml:space="preserve">o których mowa </w:t>
      </w:r>
      <w:r w:rsidRPr="000F0EB8">
        <w:rPr>
          <w:rFonts w:ascii="Calibri" w:eastAsia="Calibri" w:hAnsi="Calibri" w:cs="Times New Roman"/>
          <w:kern w:val="3"/>
          <w:lang w:eastAsia="pl-PL"/>
        </w:rPr>
        <w:t xml:space="preserve">w ust. 12, Zamawiający może odstąpić od umowy z przyczyn leżących po stronie Wykonawcy </w:t>
      </w:r>
      <w:r w:rsidR="00C331E4" w:rsidRPr="000F0EB8">
        <w:rPr>
          <w:rFonts w:ascii="Calibri" w:eastAsia="Calibri" w:hAnsi="Calibri" w:cs="Times New Roman"/>
          <w:kern w:val="3"/>
          <w:lang w:eastAsia="pl-PL"/>
        </w:rPr>
        <w:t xml:space="preserve">w terminie 30 dni od dnia upływu terminu na usunięcie wad dokumentacji </w:t>
      </w:r>
      <w:r w:rsidRPr="000F0EB8">
        <w:rPr>
          <w:rFonts w:ascii="Calibri" w:eastAsia="Calibri" w:hAnsi="Calibri" w:cs="Times New Roman"/>
          <w:kern w:val="3"/>
          <w:lang w:eastAsia="pl-PL"/>
        </w:rPr>
        <w:t>lub dokonać wykonania zastępczego na koszt Wykonawcy</w:t>
      </w:r>
      <w:r w:rsidR="00C331E4" w:rsidRPr="000F0EB8">
        <w:rPr>
          <w:rFonts w:ascii="Calibri" w:eastAsia="Calibri" w:hAnsi="Calibri" w:cs="Times New Roman"/>
          <w:kern w:val="3"/>
          <w:lang w:eastAsia="pl-PL"/>
        </w:rPr>
        <w:t>, na co Wykonawca wyraża zgodę</w:t>
      </w:r>
      <w:r w:rsidRPr="000F0EB8">
        <w:rPr>
          <w:rFonts w:ascii="Calibri" w:eastAsia="Calibri" w:hAnsi="Calibri" w:cs="Times New Roman"/>
          <w:kern w:val="3"/>
          <w:lang w:eastAsia="pl-PL"/>
        </w:rPr>
        <w:t xml:space="preserve">. </w:t>
      </w:r>
      <w:r w:rsidRPr="003A1BE1">
        <w:rPr>
          <w:rFonts w:ascii="Calibri" w:eastAsia="Calibri" w:hAnsi="Calibri" w:cs="Times New Roman"/>
          <w:kern w:val="3"/>
          <w:lang w:eastAsia="pl-PL"/>
        </w:rPr>
        <w:t>(Zamawiający zastrzega sobie prawo dochodzenia odszkodowania do wysokości poniesionej szkody).</w:t>
      </w:r>
    </w:p>
    <w:p w14:paraId="1CA58A4E" w14:textId="77777777" w:rsidR="0080502F" w:rsidRPr="0080502F" w:rsidRDefault="0080502F" w:rsidP="00F3554D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t>Wykonawca oświadcza, iż wyraża zgodę na przeniesienie praw z tytułu gwarancji oraz rękojmi                 na rzecz innego podmiotu.</w:t>
      </w:r>
    </w:p>
    <w:p w14:paraId="3F894C39" w14:textId="16D3AAA9" w:rsidR="0080502F" w:rsidRPr="00783BFD" w:rsidRDefault="0080502F" w:rsidP="00783BFD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lastRenderedPageBreak/>
        <w:t>Okres rękojmi kończy się z wraz z upływem terminu gwarancji.</w:t>
      </w:r>
    </w:p>
    <w:p w14:paraId="2A20EB21" w14:textId="77777777" w:rsidR="00687752" w:rsidRDefault="00687752" w:rsidP="0080502F">
      <w:pPr>
        <w:tabs>
          <w:tab w:val="left" w:pos="5730"/>
        </w:tabs>
        <w:spacing w:before="120" w:after="0" w:line="276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14:paraId="4BE916D2" w14:textId="77777777" w:rsidR="00687752" w:rsidRDefault="00687752" w:rsidP="0080502F">
      <w:pPr>
        <w:tabs>
          <w:tab w:val="left" w:pos="5730"/>
        </w:tabs>
        <w:spacing w:before="120" w:after="0" w:line="276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14:paraId="113DF66F" w14:textId="77777777" w:rsidR="0080502F" w:rsidRPr="0080502F" w:rsidRDefault="0080502F" w:rsidP="0080502F">
      <w:pPr>
        <w:tabs>
          <w:tab w:val="left" w:pos="5730"/>
        </w:tabs>
        <w:spacing w:before="120" w:after="0" w:line="276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80502F">
        <w:rPr>
          <w:rFonts w:ascii="Calibri" w:eastAsia="Times New Roman" w:hAnsi="Calibri" w:cs="Times New Roman"/>
          <w:b/>
          <w:sz w:val="24"/>
          <w:szCs w:val="24"/>
          <w:lang w:eastAsia="pl-PL"/>
        </w:rPr>
        <w:t>§ 14</w:t>
      </w:r>
    </w:p>
    <w:p w14:paraId="1123BDFE" w14:textId="77777777" w:rsidR="0080502F" w:rsidRPr="0080502F" w:rsidRDefault="0080502F" w:rsidP="00783BFD">
      <w:pPr>
        <w:spacing w:after="0" w:line="360" w:lineRule="auto"/>
        <w:jc w:val="center"/>
        <w:rPr>
          <w:rFonts w:ascii="Calibri" w:eastAsia="Times New Roman" w:hAnsi="Calibri" w:cs="Times New Roman"/>
          <w:b/>
          <w:sz w:val="24"/>
          <w:szCs w:val="24"/>
          <w:u w:val="single"/>
          <w:lang w:eastAsia="pl-PL"/>
        </w:rPr>
      </w:pPr>
      <w:r w:rsidRPr="0080502F">
        <w:rPr>
          <w:rFonts w:ascii="Calibri" w:eastAsia="Times New Roman" w:hAnsi="Calibri" w:cs="Times New Roman"/>
          <w:b/>
          <w:sz w:val="24"/>
          <w:szCs w:val="24"/>
          <w:u w:val="single"/>
          <w:lang w:eastAsia="pl-PL"/>
        </w:rPr>
        <w:t>Cesja</w:t>
      </w:r>
    </w:p>
    <w:p w14:paraId="62F652F6" w14:textId="4CD1EAC6" w:rsidR="0080502F" w:rsidRDefault="00CC0370" w:rsidP="00783BFD">
      <w:pPr>
        <w:spacing w:after="0" w:line="276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P</w:t>
      </w:r>
      <w:r w:rsidR="0080502F" w:rsidRPr="0080502F">
        <w:rPr>
          <w:rFonts w:ascii="Calibri" w:eastAsia="Times New Roman" w:hAnsi="Calibri" w:cs="Times New Roman"/>
          <w:lang w:eastAsia="pl-PL"/>
        </w:rPr>
        <w:t>rzelew wierzytelności wynikających z niniejszej Umowy</w:t>
      </w:r>
      <w:r>
        <w:rPr>
          <w:rFonts w:ascii="Calibri" w:eastAsia="Times New Roman" w:hAnsi="Calibri" w:cs="Times New Roman"/>
          <w:lang w:eastAsia="pl-PL"/>
        </w:rPr>
        <w:t xml:space="preserve"> wymaga pisemnej zgody Zamawiającego pod rygorem nieważności.</w:t>
      </w:r>
    </w:p>
    <w:p w14:paraId="185D0A1F" w14:textId="77777777" w:rsidR="007032B5" w:rsidRDefault="007032B5" w:rsidP="00783BFD">
      <w:pPr>
        <w:spacing w:after="0" w:line="276" w:lineRule="auto"/>
        <w:rPr>
          <w:rFonts w:ascii="Calibri" w:eastAsia="Times New Roman" w:hAnsi="Calibri" w:cs="Times New Roman"/>
          <w:lang w:eastAsia="pl-PL"/>
        </w:rPr>
      </w:pPr>
    </w:p>
    <w:p w14:paraId="445A150A" w14:textId="77777777" w:rsidR="007032B5" w:rsidRDefault="007032B5" w:rsidP="00783BFD">
      <w:pPr>
        <w:spacing w:after="0" w:line="276" w:lineRule="auto"/>
        <w:rPr>
          <w:rFonts w:ascii="Calibri" w:eastAsia="Times New Roman" w:hAnsi="Calibri" w:cs="Times New Roman"/>
          <w:lang w:eastAsia="pl-PL"/>
        </w:rPr>
      </w:pPr>
    </w:p>
    <w:p w14:paraId="4EE5E8F0" w14:textId="77777777" w:rsidR="007032B5" w:rsidRPr="00783BFD" w:rsidRDefault="007032B5" w:rsidP="00783BFD">
      <w:pPr>
        <w:spacing w:after="0" w:line="276" w:lineRule="auto"/>
        <w:rPr>
          <w:rFonts w:ascii="Calibri" w:eastAsia="Times New Roman" w:hAnsi="Calibri" w:cs="Times New Roman"/>
          <w:lang w:eastAsia="pl-PL"/>
        </w:rPr>
      </w:pPr>
    </w:p>
    <w:p w14:paraId="1ED9822F" w14:textId="77777777" w:rsidR="0080502F" w:rsidRPr="0080502F" w:rsidRDefault="0080502F" w:rsidP="0080502F">
      <w:pPr>
        <w:tabs>
          <w:tab w:val="left" w:pos="5730"/>
        </w:tabs>
        <w:spacing w:before="120" w:after="0" w:line="276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  <w:t>§ 15</w:t>
      </w:r>
    </w:p>
    <w:p w14:paraId="1963FE3F" w14:textId="77777777" w:rsidR="0080502F" w:rsidRPr="0080502F" w:rsidRDefault="0080502F" w:rsidP="0080502F">
      <w:pPr>
        <w:spacing w:after="120" w:line="360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  <w:t>Odstąpienie od umowy</w:t>
      </w:r>
    </w:p>
    <w:p w14:paraId="2C1D8111" w14:textId="77777777" w:rsidR="0080502F" w:rsidRPr="0080502F" w:rsidRDefault="0080502F" w:rsidP="00F3554D">
      <w:pPr>
        <w:widowControl w:val="0"/>
        <w:numPr>
          <w:ilvl w:val="0"/>
          <w:numId w:val="21"/>
        </w:numPr>
        <w:suppressAutoHyphens/>
        <w:autoSpaceDN w:val="0"/>
        <w:spacing w:before="1" w:after="1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t>Zamawiający, niezależnie od ustawowych podstaw odstąpienia, może odstąpić od niniejszej Umowy w następujących przypadkach:</w:t>
      </w:r>
    </w:p>
    <w:p w14:paraId="02ED3C46" w14:textId="47400A58" w:rsidR="0080502F" w:rsidRPr="0080502F" w:rsidRDefault="0080502F" w:rsidP="00F3554D">
      <w:pPr>
        <w:widowControl w:val="0"/>
        <w:numPr>
          <w:ilvl w:val="1"/>
          <w:numId w:val="20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t xml:space="preserve">gdy Wykonawca opóźnia się w realizacji przedmiotu umowy ponad 30 dni względem zakresu, jaki powinien być wykonany w danym terminie, ustalonym w </w:t>
      </w:r>
      <w:r w:rsidRPr="00561516">
        <w:rPr>
          <w:rFonts w:ascii="Calibri" w:eastAsia="Calibri" w:hAnsi="Calibri" w:cs="Times New Roman"/>
          <w:kern w:val="3"/>
          <w:lang w:eastAsia="pl-PL"/>
        </w:rPr>
        <w:t>harmono</w:t>
      </w:r>
      <w:r w:rsidRPr="0080502F">
        <w:rPr>
          <w:rFonts w:ascii="Calibri" w:eastAsia="Calibri" w:hAnsi="Calibri" w:cs="Times New Roman"/>
          <w:kern w:val="3"/>
          <w:lang w:eastAsia="pl-PL"/>
        </w:rPr>
        <w:t xml:space="preserve">gramie realizacji prac projektowych, stanowiącym załącznik nr </w:t>
      </w:r>
      <w:r w:rsidR="00456EB7">
        <w:rPr>
          <w:rFonts w:ascii="Calibri" w:eastAsia="Calibri" w:hAnsi="Calibri" w:cs="Times New Roman"/>
          <w:kern w:val="3"/>
          <w:lang w:eastAsia="pl-PL"/>
        </w:rPr>
        <w:t>2</w:t>
      </w:r>
      <w:r w:rsidRPr="0080502F">
        <w:rPr>
          <w:rFonts w:ascii="Calibri" w:eastAsia="Calibri" w:hAnsi="Calibri" w:cs="Times New Roman"/>
          <w:kern w:val="3"/>
          <w:lang w:eastAsia="pl-PL"/>
        </w:rPr>
        <w:t xml:space="preserve"> do </w:t>
      </w:r>
      <w:r w:rsidR="00F60D0B">
        <w:rPr>
          <w:rFonts w:ascii="Calibri" w:eastAsia="Calibri" w:hAnsi="Calibri" w:cs="Times New Roman"/>
          <w:kern w:val="3"/>
          <w:lang w:eastAsia="pl-PL"/>
        </w:rPr>
        <w:t>U</w:t>
      </w:r>
      <w:r w:rsidRPr="0080502F">
        <w:rPr>
          <w:rFonts w:ascii="Calibri" w:eastAsia="Calibri" w:hAnsi="Calibri" w:cs="Times New Roman"/>
          <w:kern w:val="3"/>
          <w:lang w:eastAsia="pl-PL"/>
        </w:rPr>
        <w:t>mowy;</w:t>
      </w:r>
    </w:p>
    <w:p w14:paraId="622E0DC3" w14:textId="77777777" w:rsidR="0080502F" w:rsidRPr="0080502F" w:rsidRDefault="0080502F" w:rsidP="00F3554D">
      <w:pPr>
        <w:widowControl w:val="0"/>
        <w:numPr>
          <w:ilvl w:val="1"/>
          <w:numId w:val="20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t>gdy Wykonawca zwleka z realizacją przedmiotu umowy tak dalece, iż nie jest prawdopodobne, aby zakończono prace projektowe w umówionym terminie;</w:t>
      </w:r>
    </w:p>
    <w:p w14:paraId="1BD2E4DC" w14:textId="12759130" w:rsidR="0080502F" w:rsidRPr="0080502F" w:rsidRDefault="0080502F" w:rsidP="00F3554D">
      <w:pPr>
        <w:widowControl w:val="0"/>
        <w:numPr>
          <w:ilvl w:val="1"/>
          <w:numId w:val="20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t xml:space="preserve">gdy Wykonawca realizuje przedmiot umowy w sposób niezgodny z opisem przedmiotu zamówienia lub wskazaniami Zamawiającego lub niniejszą </w:t>
      </w:r>
      <w:r w:rsidR="00F60D0B">
        <w:rPr>
          <w:rFonts w:ascii="Calibri" w:eastAsia="Calibri" w:hAnsi="Calibri" w:cs="Times New Roman"/>
          <w:kern w:val="3"/>
          <w:lang w:eastAsia="pl-PL"/>
        </w:rPr>
        <w:t>U</w:t>
      </w:r>
      <w:r w:rsidRPr="0080502F">
        <w:rPr>
          <w:rFonts w:ascii="Calibri" w:eastAsia="Calibri" w:hAnsi="Calibri" w:cs="Times New Roman"/>
          <w:kern w:val="3"/>
          <w:lang w:eastAsia="pl-PL"/>
        </w:rPr>
        <w:t>mową;</w:t>
      </w:r>
    </w:p>
    <w:p w14:paraId="04A28F70" w14:textId="77777777" w:rsidR="0080502F" w:rsidRPr="0080502F" w:rsidRDefault="0080502F" w:rsidP="00F3554D">
      <w:pPr>
        <w:widowControl w:val="0"/>
        <w:numPr>
          <w:ilvl w:val="1"/>
          <w:numId w:val="20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t>gdy Wykonawca rozpocznie procedurę likwidacji przedsiębiorstwa;</w:t>
      </w:r>
    </w:p>
    <w:p w14:paraId="6B65620C" w14:textId="46D0373F" w:rsidR="0080502F" w:rsidRPr="0080502F" w:rsidRDefault="0080502F" w:rsidP="00F3554D">
      <w:pPr>
        <w:widowControl w:val="0"/>
        <w:numPr>
          <w:ilvl w:val="1"/>
          <w:numId w:val="20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t xml:space="preserve">gdy Wykonawca nie usuwa wad stwierdzonych podczas trwania </w:t>
      </w:r>
      <w:r w:rsidR="00F60D0B">
        <w:rPr>
          <w:rFonts w:ascii="Calibri" w:eastAsia="Calibri" w:hAnsi="Calibri" w:cs="Times New Roman"/>
          <w:kern w:val="3"/>
          <w:lang w:eastAsia="pl-PL"/>
        </w:rPr>
        <w:t>U</w:t>
      </w:r>
      <w:r w:rsidRPr="0080502F">
        <w:rPr>
          <w:rFonts w:ascii="Calibri" w:eastAsia="Calibri" w:hAnsi="Calibri" w:cs="Times New Roman"/>
          <w:kern w:val="3"/>
          <w:lang w:eastAsia="pl-PL"/>
        </w:rPr>
        <w:t>mowy.</w:t>
      </w:r>
    </w:p>
    <w:p w14:paraId="2B6F6690" w14:textId="77777777" w:rsidR="0080502F" w:rsidRPr="0080502F" w:rsidRDefault="0080502F" w:rsidP="00F3554D">
      <w:pPr>
        <w:widowControl w:val="0"/>
        <w:numPr>
          <w:ilvl w:val="0"/>
          <w:numId w:val="22"/>
        </w:numPr>
        <w:suppressAutoHyphens/>
        <w:autoSpaceDN w:val="0"/>
        <w:spacing w:before="1" w:after="1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t xml:space="preserve">Odstąpienie wywołuje skutki prawne z chwilą doręczenia drugiej Stronie oświadczenia o odstąpieniu od Umowy i będzie wywierało skutek na przyszłość, przy zachowaniu w pełni przez Zamawiającego wszystkich uprawnień nabytych przed dniem odstąpienia, w szczególności w zakresie uprawnień </w:t>
      </w:r>
      <w:r w:rsidRPr="0080502F">
        <w:rPr>
          <w:rFonts w:ascii="Calibri" w:eastAsia="Calibri" w:hAnsi="Calibri" w:cs="Times New Roman"/>
          <w:kern w:val="3"/>
          <w:lang w:eastAsia="pl-PL"/>
        </w:rPr>
        <w:br/>
        <w:t>z gwarancji jakości, rękojmi i kar umownych.</w:t>
      </w:r>
    </w:p>
    <w:p w14:paraId="6BBE740F" w14:textId="262A0AC1" w:rsidR="0080502F" w:rsidRPr="0080502F" w:rsidRDefault="0080502F" w:rsidP="00F3554D">
      <w:pPr>
        <w:widowControl w:val="0"/>
        <w:numPr>
          <w:ilvl w:val="0"/>
          <w:numId w:val="22"/>
        </w:numPr>
        <w:suppressAutoHyphens/>
        <w:autoSpaceDN w:val="0"/>
        <w:spacing w:before="1" w:after="1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Arial"/>
          <w:kern w:val="3"/>
          <w:lang w:eastAsia="pl-PL"/>
        </w:rPr>
        <w:t xml:space="preserve">W razie wystąpienia istotnej zmiany okoliczności powodującej, że wykonanie </w:t>
      </w:r>
      <w:r w:rsidR="00F60D0B">
        <w:rPr>
          <w:rFonts w:ascii="Calibri" w:eastAsia="Calibri" w:hAnsi="Calibri" w:cs="Arial"/>
          <w:kern w:val="3"/>
          <w:lang w:eastAsia="pl-PL"/>
        </w:rPr>
        <w:t>U</w:t>
      </w:r>
      <w:r w:rsidRPr="0080502F">
        <w:rPr>
          <w:rFonts w:ascii="Calibri" w:eastAsia="Calibri" w:hAnsi="Calibri" w:cs="Arial"/>
          <w:kern w:val="3"/>
          <w:lang w:eastAsia="pl-PL"/>
        </w:rPr>
        <w:t xml:space="preserve">mowy nie leży </w:t>
      </w:r>
      <w:r w:rsidRPr="0080502F">
        <w:rPr>
          <w:rFonts w:ascii="Calibri" w:eastAsia="Calibri" w:hAnsi="Calibri" w:cs="Arial"/>
          <w:kern w:val="3"/>
          <w:lang w:eastAsia="pl-PL"/>
        </w:rPr>
        <w:br/>
        <w:t xml:space="preserve">w interesie publicznym, czego nie można było przewidzieć w chwili zawarcia </w:t>
      </w:r>
      <w:r w:rsidR="00F60D0B">
        <w:rPr>
          <w:rFonts w:ascii="Calibri" w:eastAsia="Calibri" w:hAnsi="Calibri" w:cs="Arial"/>
          <w:kern w:val="3"/>
          <w:lang w:eastAsia="pl-PL"/>
        </w:rPr>
        <w:t>U</w:t>
      </w:r>
      <w:r w:rsidRPr="0080502F">
        <w:rPr>
          <w:rFonts w:ascii="Calibri" w:eastAsia="Calibri" w:hAnsi="Calibri" w:cs="Arial"/>
          <w:kern w:val="3"/>
          <w:lang w:eastAsia="pl-PL"/>
        </w:rPr>
        <w:t xml:space="preserve">mowy, Zamawiający może odstąpić od </w:t>
      </w:r>
      <w:r w:rsidR="00F60D0B">
        <w:rPr>
          <w:rFonts w:ascii="Calibri" w:eastAsia="Calibri" w:hAnsi="Calibri" w:cs="Arial"/>
          <w:kern w:val="3"/>
          <w:lang w:eastAsia="pl-PL"/>
        </w:rPr>
        <w:t>U</w:t>
      </w:r>
      <w:r w:rsidRPr="0080502F">
        <w:rPr>
          <w:rFonts w:ascii="Calibri" w:eastAsia="Calibri" w:hAnsi="Calibri" w:cs="Arial"/>
          <w:kern w:val="3"/>
          <w:lang w:eastAsia="pl-PL"/>
        </w:rPr>
        <w:t xml:space="preserve">mowy. W takim wypadku Wykonawca może żądać jedynie wynagrodzenia należnego mu z tytułu wykonania części </w:t>
      </w:r>
      <w:r w:rsidR="00F60D0B">
        <w:rPr>
          <w:rFonts w:ascii="Calibri" w:eastAsia="Calibri" w:hAnsi="Calibri" w:cs="Arial"/>
          <w:kern w:val="3"/>
          <w:lang w:eastAsia="pl-PL"/>
        </w:rPr>
        <w:t>U</w:t>
      </w:r>
      <w:r w:rsidRPr="0080502F">
        <w:rPr>
          <w:rFonts w:ascii="Calibri" w:eastAsia="Calibri" w:hAnsi="Calibri" w:cs="Arial"/>
          <w:kern w:val="3"/>
          <w:lang w:eastAsia="pl-PL"/>
        </w:rPr>
        <w:t>mowy.</w:t>
      </w:r>
    </w:p>
    <w:p w14:paraId="047743D0" w14:textId="77777777" w:rsidR="0080502F" w:rsidRPr="0080502F" w:rsidRDefault="0080502F" w:rsidP="00F3554D">
      <w:pPr>
        <w:widowControl w:val="0"/>
        <w:numPr>
          <w:ilvl w:val="0"/>
          <w:numId w:val="22"/>
        </w:numPr>
        <w:suppressAutoHyphens/>
        <w:autoSpaceDN w:val="0"/>
        <w:spacing w:before="1" w:after="1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Arial"/>
          <w:kern w:val="3"/>
          <w:lang w:eastAsia="pl-PL"/>
        </w:rPr>
        <w:t>Oświadczenie o odstąpieniu może być złożone w terminie do 30 dni od powzięcia informacji przez Zamawiającego o zaistnieniu przesłanek do odstąpienia określonych w ust. 1 i 3.</w:t>
      </w:r>
    </w:p>
    <w:p w14:paraId="6E712673" w14:textId="6BBD702D" w:rsidR="0080502F" w:rsidRPr="0080502F" w:rsidRDefault="0080502F" w:rsidP="00F3554D">
      <w:pPr>
        <w:widowControl w:val="0"/>
        <w:numPr>
          <w:ilvl w:val="0"/>
          <w:numId w:val="22"/>
        </w:numPr>
        <w:suppressAutoHyphens/>
        <w:autoSpaceDN w:val="0"/>
        <w:spacing w:before="1" w:after="1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t xml:space="preserve">Wykonawcy przysługuje prawo odstąpienia od </w:t>
      </w:r>
      <w:r w:rsidR="00F60D0B">
        <w:rPr>
          <w:rFonts w:ascii="Calibri" w:eastAsia="Calibri" w:hAnsi="Calibri" w:cs="Times New Roman"/>
          <w:kern w:val="3"/>
          <w:lang w:eastAsia="pl-PL"/>
        </w:rPr>
        <w:t>U</w:t>
      </w:r>
      <w:r w:rsidRPr="0080502F">
        <w:rPr>
          <w:rFonts w:ascii="Calibri" w:eastAsia="Calibri" w:hAnsi="Calibri" w:cs="Times New Roman"/>
          <w:kern w:val="3"/>
          <w:lang w:eastAsia="pl-PL"/>
        </w:rPr>
        <w:t xml:space="preserve">mowy, jeżeli Zamawiający zawiadomi Wykonawcę, </w:t>
      </w:r>
      <w:r w:rsidR="005821B6">
        <w:rPr>
          <w:rFonts w:ascii="Calibri" w:eastAsia="Calibri" w:hAnsi="Calibri" w:cs="Times New Roman"/>
          <w:kern w:val="3"/>
          <w:lang w:eastAsia="pl-PL"/>
        </w:rPr>
        <w:br/>
      </w:r>
      <w:r w:rsidRPr="0080502F">
        <w:rPr>
          <w:rFonts w:ascii="Calibri" w:eastAsia="Calibri" w:hAnsi="Calibri" w:cs="Times New Roman"/>
          <w:kern w:val="3"/>
          <w:lang w:eastAsia="pl-PL"/>
        </w:rPr>
        <w:t>iż wobec zaistnienia uprzednio nieprzewidzianych okoliczności nie będzie mógł spełnić swoich zobowiązań umownych wobec Wykonawcy.</w:t>
      </w:r>
    </w:p>
    <w:p w14:paraId="6A79B6B3" w14:textId="76F5DB30" w:rsidR="002F3452" w:rsidRPr="00783BFD" w:rsidRDefault="0080502F" w:rsidP="00783BFD">
      <w:pPr>
        <w:widowControl w:val="0"/>
        <w:numPr>
          <w:ilvl w:val="0"/>
          <w:numId w:val="22"/>
        </w:numPr>
        <w:suppressAutoHyphens/>
        <w:autoSpaceDN w:val="0"/>
        <w:spacing w:before="1" w:after="1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  <w:kern w:val="3"/>
          <w:lang w:eastAsia="pl-PL"/>
        </w:rPr>
      </w:pPr>
      <w:r w:rsidRPr="0080502F">
        <w:rPr>
          <w:rFonts w:ascii="Calibri" w:eastAsia="Calibri" w:hAnsi="Calibri" w:cs="Times New Roman"/>
          <w:kern w:val="3"/>
          <w:lang w:eastAsia="pl-PL"/>
        </w:rPr>
        <w:t>Odstąpienie od Umowy powinno nastąpić w formie pisemnej z podaniem przyczyny odstąpienia.</w:t>
      </w:r>
    </w:p>
    <w:p w14:paraId="47109B98" w14:textId="27D9D9C0" w:rsidR="0080502F" w:rsidRPr="0080502F" w:rsidRDefault="0080502F" w:rsidP="0080502F">
      <w:pPr>
        <w:tabs>
          <w:tab w:val="left" w:pos="5730"/>
        </w:tabs>
        <w:spacing w:before="120" w:after="0" w:line="276" w:lineRule="auto"/>
        <w:ind w:left="357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  <w:t>§ 1</w:t>
      </w:r>
      <w:r w:rsidR="00E36923"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  <w:t>6</w:t>
      </w:r>
    </w:p>
    <w:p w14:paraId="632DDFF2" w14:textId="77777777" w:rsidR="0080502F" w:rsidRPr="0080502F" w:rsidRDefault="0080502F" w:rsidP="0080502F">
      <w:pPr>
        <w:spacing w:after="120" w:line="360" w:lineRule="auto"/>
        <w:ind w:left="357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</w:pPr>
      <w:r w:rsidRPr="0080502F"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  <w:t>Postanowienia końcowe</w:t>
      </w:r>
    </w:p>
    <w:p w14:paraId="79C7C85C" w14:textId="4BAA77D8" w:rsidR="00925EC0" w:rsidRDefault="00925EC0" w:rsidP="00F3554D">
      <w:pPr>
        <w:widowControl w:val="0"/>
        <w:numPr>
          <w:ilvl w:val="0"/>
          <w:numId w:val="24"/>
        </w:numPr>
        <w:suppressAutoHyphens/>
        <w:autoSpaceDN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kern w:val="3"/>
          <w:lang w:eastAsia="zh-CN"/>
        </w:rPr>
      </w:pPr>
      <w:r w:rsidRPr="005A27AF">
        <w:rPr>
          <w:rFonts w:ascii="Calibri" w:hAnsi="Calibri" w:cs="Calibri"/>
          <w:color w:val="000000"/>
        </w:rPr>
        <w:lastRenderedPageBreak/>
        <w:t>Wykonawca wskazuje, że właściwym dla niego Urzędem Skarbowym jest …</w:t>
      </w:r>
      <w:r>
        <w:rPr>
          <w:rFonts w:ascii="Calibri" w:hAnsi="Calibri" w:cs="Calibri"/>
          <w:color w:val="000000"/>
        </w:rPr>
        <w:t>………………….</w:t>
      </w:r>
    </w:p>
    <w:p w14:paraId="1026A4ED" w14:textId="56303EC5" w:rsidR="00925EC0" w:rsidRDefault="00925EC0" w:rsidP="00F3554D">
      <w:pPr>
        <w:widowControl w:val="0"/>
        <w:numPr>
          <w:ilvl w:val="0"/>
          <w:numId w:val="24"/>
        </w:numPr>
        <w:suppressAutoHyphens/>
        <w:autoSpaceDN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kern w:val="3"/>
          <w:lang w:eastAsia="zh-CN"/>
        </w:rPr>
      </w:pPr>
      <w:r w:rsidRPr="00925EC0">
        <w:rPr>
          <w:rFonts w:ascii="Calibri" w:eastAsia="Times New Roman" w:hAnsi="Calibri" w:cs="Calibri"/>
          <w:color w:val="000000"/>
          <w:lang w:eastAsia="ar-SA"/>
        </w:rPr>
        <w:t xml:space="preserve">Wykonawca oświadcza, że </w:t>
      </w:r>
      <w:r w:rsidRPr="00925EC0">
        <w:rPr>
          <w:rFonts w:ascii="Calibri" w:eastAsia="Times New Roman" w:hAnsi="Calibri" w:cs="Calibri"/>
          <w:b/>
          <w:color w:val="000000"/>
          <w:lang w:eastAsia="ar-SA"/>
        </w:rPr>
        <w:t xml:space="preserve">jest/ nie jest </w:t>
      </w:r>
      <w:r w:rsidRPr="00925EC0">
        <w:rPr>
          <w:rFonts w:ascii="Calibri" w:eastAsia="Times New Roman" w:hAnsi="Calibri" w:cs="Calibri"/>
          <w:b/>
          <w:color w:val="000000"/>
          <w:vertAlign w:val="superscript"/>
          <w:lang w:eastAsia="ar-SA"/>
        </w:rPr>
        <w:footnoteReference w:id="1"/>
      </w:r>
      <w:r w:rsidRPr="00925EC0">
        <w:rPr>
          <w:rFonts w:ascii="Calibri" w:eastAsia="Times New Roman" w:hAnsi="Calibri" w:cs="Calibri"/>
          <w:b/>
          <w:color w:val="000000"/>
          <w:lang w:eastAsia="ar-SA"/>
        </w:rPr>
        <w:t xml:space="preserve"> </w:t>
      </w:r>
      <w:r w:rsidRPr="00925EC0">
        <w:rPr>
          <w:rFonts w:ascii="Calibri" w:eastAsia="Times New Roman" w:hAnsi="Calibri" w:cs="Calibri"/>
          <w:color w:val="000000"/>
          <w:lang w:eastAsia="ar-SA"/>
        </w:rPr>
        <w:t>dużym przedsiębiorcą w rozumieniu art. 4 pkt. 6 ustawy o przeciwdziałaniu nadmiernym opóźnieniom w transakcjach handlowych</w:t>
      </w:r>
      <w:r>
        <w:rPr>
          <w:rFonts w:ascii="Calibri" w:eastAsia="Times New Roman" w:hAnsi="Calibri" w:cs="Calibri"/>
          <w:color w:val="000000"/>
          <w:lang w:eastAsia="ar-SA"/>
        </w:rPr>
        <w:t>.</w:t>
      </w:r>
    </w:p>
    <w:p w14:paraId="71F53CEC" w14:textId="362A4F08" w:rsidR="0080502F" w:rsidRPr="0080502F" w:rsidRDefault="0080502F" w:rsidP="00F3554D">
      <w:pPr>
        <w:widowControl w:val="0"/>
        <w:numPr>
          <w:ilvl w:val="0"/>
          <w:numId w:val="24"/>
        </w:numPr>
        <w:suppressAutoHyphens/>
        <w:autoSpaceDN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kern w:val="3"/>
          <w:lang w:eastAsia="zh-CN"/>
        </w:rPr>
      </w:pPr>
      <w:r w:rsidRPr="0080502F">
        <w:rPr>
          <w:rFonts w:ascii="Calibri" w:eastAsia="Times New Roman" w:hAnsi="Calibri" w:cs="Times New Roman"/>
          <w:kern w:val="3"/>
          <w:lang w:eastAsia="zh-CN"/>
        </w:rPr>
        <w:t>Wszelkie zmiany i uzupełnienia niniejszej Umowy wymagają zachowanie formy pisemnej pod rygorem nieważności.</w:t>
      </w:r>
    </w:p>
    <w:p w14:paraId="682F2D28" w14:textId="18A401FC" w:rsidR="0080502F" w:rsidRPr="0080502F" w:rsidRDefault="0080502F" w:rsidP="00F3554D">
      <w:pPr>
        <w:widowControl w:val="0"/>
        <w:numPr>
          <w:ilvl w:val="0"/>
          <w:numId w:val="24"/>
        </w:numPr>
        <w:suppressAutoHyphens/>
        <w:autoSpaceDN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kern w:val="3"/>
          <w:lang w:eastAsia="zh-CN"/>
        </w:rPr>
      </w:pPr>
      <w:r w:rsidRPr="0080502F">
        <w:rPr>
          <w:rFonts w:ascii="Calibri" w:eastAsia="Times New Roman" w:hAnsi="Calibri" w:cs="Times New Roman"/>
          <w:kern w:val="3"/>
          <w:lang w:eastAsia="zh-CN"/>
        </w:rPr>
        <w:t>W sprawach nieuregulowanych niniejszą Umową zastosowanie będą miały właściwe przepisy powszechnie obowiązujące, w tym w szczególności postanowienia Kodeksu Cywilnego oraz ustawy Prawo Budowlane.</w:t>
      </w:r>
    </w:p>
    <w:p w14:paraId="74E44872" w14:textId="77777777" w:rsidR="0080502F" w:rsidRPr="0080502F" w:rsidRDefault="0080502F" w:rsidP="00F3554D">
      <w:pPr>
        <w:widowControl w:val="0"/>
        <w:numPr>
          <w:ilvl w:val="0"/>
          <w:numId w:val="24"/>
        </w:numPr>
        <w:suppressAutoHyphens/>
        <w:autoSpaceDN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kern w:val="3"/>
          <w:lang w:eastAsia="zh-CN"/>
        </w:rPr>
      </w:pPr>
      <w:r w:rsidRPr="0080502F">
        <w:rPr>
          <w:rFonts w:ascii="Calibri" w:eastAsia="Times New Roman" w:hAnsi="Calibri" w:cs="Times New Roman"/>
          <w:kern w:val="3"/>
          <w:lang w:eastAsia="zh-CN"/>
        </w:rPr>
        <w:t>Strony postanawiają, że ewentualne spory powstałe na tle wykonania przedmiotu Umowy Strony zobowiążą się rozstrzygać polubownie, a w przypadku braku porozumienia, sądem miejscowo właściwym dla ich rozstrzygnięcia będzie sąd siedziby Zamawiającego.</w:t>
      </w:r>
    </w:p>
    <w:p w14:paraId="74BC3359" w14:textId="74A0360B" w:rsidR="0080502F" w:rsidRPr="0080502F" w:rsidRDefault="0080502F" w:rsidP="00F3554D">
      <w:pPr>
        <w:widowControl w:val="0"/>
        <w:numPr>
          <w:ilvl w:val="0"/>
          <w:numId w:val="24"/>
        </w:numPr>
        <w:suppressAutoHyphens/>
        <w:autoSpaceDN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kern w:val="3"/>
          <w:lang w:eastAsia="zh-CN"/>
        </w:rPr>
      </w:pPr>
      <w:r w:rsidRPr="0080502F">
        <w:rPr>
          <w:rFonts w:ascii="Calibri" w:eastAsia="Times New Roman" w:hAnsi="Calibri" w:cs="Times New Roman"/>
          <w:kern w:val="3"/>
          <w:lang w:eastAsia="zh-CN"/>
        </w:rPr>
        <w:t xml:space="preserve">Umowa została sporządzona w </w:t>
      </w:r>
      <w:r w:rsidR="00925EC0">
        <w:rPr>
          <w:rFonts w:ascii="Calibri" w:eastAsia="Times New Roman" w:hAnsi="Calibri" w:cs="Times New Roman"/>
          <w:kern w:val="3"/>
          <w:lang w:eastAsia="zh-CN"/>
        </w:rPr>
        <w:t>czterech</w:t>
      </w:r>
      <w:r w:rsidRPr="0080502F">
        <w:rPr>
          <w:rFonts w:ascii="Calibri" w:eastAsia="Times New Roman" w:hAnsi="Calibri" w:cs="Times New Roman"/>
          <w:kern w:val="3"/>
          <w:lang w:eastAsia="zh-CN"/>
        </w:rPr>
        <w:t xml:space="preserve"> jednobrzmiących egzemplarzach, z tego </w:t>
      </w:r>
      <w:r w:rsidR="00925EC0">
        <w:rPr>
          <w:rFonts w:ascii="Calibri" w:eastAsia="Times New Roman" w:hAnsi="Calibri" w:cs="Times New Roman"/>
          <w:kern w:val="3"/>
          <w:lang w:eastAsia="zh-CN"/>
        </w:rPr>
        <w:t>trzy</w:t>
      </w:r>
      <w:r w:rsidRPr="0080502F">
        <w:rPr>
          <w:rFonts w:ascii="Calibri" w:eastAsia="Times New Roman" w:hAnsi="Calibri" w:cs="Times New Roman"/>
          <w:kern w:val="3"/>
          <w:lang w:eastAsia="zh-CN"/>
        </w:rPr>
        <w:t xml:space="preserve"> egzemplarze dla Zamawiającego, a jeden egzemplarz dla Wykonawcy.</w:t>
      </w:r>
    </w:p>
    <w:p w14:paraId="730AD9EF" w14:textId="77777777" w:rsidR="0080502F" w:rsidRPr="0080502F" w:rsidRDefault="0080502F" w:rsidP="00F3554D">
      <w:pPr>
        <w:widowControl w:val="0"/>
        <w:numPr>
          <w:ilvl w:val="0"/>
          <w:numId w:val="24"/>
        </w:numPr>
        <w:suppressAutoHyphens/>
        <w:autoSpaceDN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kern w:val="3"/>
          <w:lang w:eastAsia="zh-CN"/>
        </w:rPr>
      </w:pPr>
      <w:r w:rsidRPr="0080502F">
        <w:rPr>
          <w:rFonts w:ascii="Calibri" w:eastAsia="Times New Roman" w:hAnsi="Calibri" w:cs="Times New Roman"/>
          <w:kern w:val="3"/>
          <w:lang w:eastAsia="zh-CN"/>
        </w:rPr>
        <w:t>Załączniki:</w:t>
      </w:r>
    </w:p>
    <w:p w14:paraId="0257A8BA" w14:textId="6AB2937F" w:rsidR="0080502F" w:rsidRPr="003A1BE1" w:rsidRDefault="0080502F" w:rsidP="00F3554D">
      <w:pPr>
        <w:widowControl w:val="0"/>
        <w:numPr>
          <w:ilvl w:val="0"/>
          <w:numId w:val="33"/>
        </w:numPr>
        <w:suppressAutoHyphens/>
        <w:autoSpaceDN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kern w:val="3"/>
          <w:lang w:eastAsia="zh-CN"/>
        </w:rPr>
      </w:pPr>
      <w:r w:rsidRPr="0080502F">
        <w:rPr>
          <w:rFonts w:ascii="Calibri" w:eastAsia="Times New Roman" w:hAnsi="Calibri" w:cs="Times New Roman"/>
          <w:kern w:val="3"/>
          <w:lang w:eastAsia="zh-CN"/>
        </w:rPr>
        <w:t>załącznik nr 1 – Szczegółowy opis przedmiotu zamówienia</w:t>
      </w:r>
    </w:p>
    <w:p w14:paraId="77F0A7A2" w14:textId="3CB836FD" w:rsidR="0080502F" w:rsidRDefault="0080502F" w:rsidP="00F3554D">
      <w:pPr>
        <w:widowControl w:val="0"/>
        <w:numPr>
          <w:ilvl w:val="0"/>
          <w:numId w:val="33"/>
        </w:numPr>
        <w:suppressAutoHyphens/>
        <w:autoSpaceDN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kern w:val="3"/>
          <w:lang w:eastAsia="zh-CN"/>
        </w:rPr>
      </w:pPr>
      <w:r w:rsidRPr="0080502F">
        <w:rPr>
          <w:rFonts w:ascii="Calibri" w:eastAsia="Times New Roman" w:hAnsi="Calibri" w:cs="Times New Roman"/>
          <w:kern w:val="3"/>
          <w:lang w:eastAsia="zh-CN"/>
        </w:rPr>
        <w:t>załącznik nr 2 – harmonogram realizacji prac projektowych</w:t>
      </w:r>
    </w:p>
    <w:p w14:paraId="02226905" w14:textId="6A3D7A3E" w:rsidR="000F0EB8" w:rsidRDefault="000F0EB8" w:rsidP="00F3554D">
      <w:pPr>
        <w:widowControl w:val="0"/>
        <w:numPr>
          <w:ilvl w:val="0"/>
          <w:numId w:val="33"/>
        </w:numPr>
        <w:suppressAutoHyphens/>
        <w:autoSpaceDN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kern w:val="3"/>
          <w:lang w:eastAsia="zh-CN"/>
        </w:rPr>
      </w:pPr>
      <w:r>
        <w:rPr>
          <w:rFonts w:ascii="Calibri" w:eastAsia="Times New Roman" w:hAnsi="Calibri" w:cs="Times New Roman"/>
          <w:kern w:val="3"/>
          <w:lang w:eastAsia="zh-CN"/>
        </w:rPr>
        <w:t>załącznik nr 3 – Protokół odbioru częściowego (wzór)</w:t>
      </w:r>
    </w:p>
    <w:p w14:paraId="6C5FBA01" w14:textId="77777777" w:rsidR="0080502F" w:rsidRPr="0080502F" w:rsidRDefault="0080502F" w:rsidP="0080502F">
      <w:pPr>
        <w:spacing w:after="0" w:line="36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</w:p>
    <w:p w14:paraId="2F6F9D11" w14:textId="77777777" w:rsidR="0080502F" w:rsidRPr="0080502F" w:rsidRDefault="0080502F" w:rsidP="0080502F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64"/>
        <w:gridCol w:w="3165"/>
        <w:gridCol w:w="3165"/>
      </w:tblGrid>
      <w:tr w:rsidR="0080502F" w:rsidRPr="0080502F" w14:paraId="3FD793A8" w14:textId="77777777" w:rsidTr="00701B01">
        <w:trPr>
          <w:jc w:val="center"/>
        </w:trPr>
        <w:tc>
          <w:tcPr>
            <w:tcW w:w="3164" w:type="dxa"/>
            <w:vAlign w:val="center"/>
          </w:tcPr>
          <w:p w14:paraId="67E973CF" w14:textId="77777777" w:rsidR="0080502F" w:rsidRPr="0080502F" w:rsidRDefault="0080502F" w:rsidP="008050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80502F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ZAMAWIAJĄCY</w:t>
            </w:r>
          </w:p>
        </w:tc>
        <w:tc>
          <w:tcPr>
            <w:tcW w:w="3165" w:type="dxa"/>
            <w:vAlign w:val="center"/>
          </w:tcPr>
          <w:p w14:paraId="020CB5DA" w14:textId="77777777" w:rsidR="0080502F" w:rsidRPr="0080502F" w:rsidRDefault="0080502F" w:rsidP="008050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3165" w:type="dxa"/>
            <w:vAlign w:val="center"/>
          </w:tcPr>
          <w:p w14:paraId="3CA92404" w14:textId="77777777" w:rsidR="0080502F" w:rsidRPr="0080502F" w:rsidRDefault="0080502F" w:rsidP="008050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80502F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WYKONAWCA</w:t>
            </w:r>
          </w:p>
        </w:tc>
      </w:tr>
    </w:tbl>
    <w:p w14:paraId="4C487B95" w14:textId="77777777" w:rsidR="0080502F" w:rsidRPr="0080502F" w:rsidRDefault="0080502F" w:rsidP="0080502F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</w:p>
    <w:p w14:paraId="7DB6B2FF" w14:textId="64FDE7F5" w:rsidR="00C37FAE" w:rsidRDefault="00C37FAE"/>
    <w:sectPr w:rsidR="00C37FAE" w:rsidSect="007032B5">
      <w:headerReference w:type="default" r:id="rId7"/>
      <w:pgSz w:w="11906" w:h="16838" w:code="9"/>
      <w:pgMar w:top="1440" w:right="1080" w:bottom="1440" w:left="1080" w:header="142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022BC" w14:textId="77777777" w:rsidR="004F40F2" w:rsidRDefault="004F40F2">
      <w:pPr>
        <w:spacing w:after="0" w:line="240" w:lineRule="auto"/>
      </w:pPr>
      <w:r>
        <w:separator/>
      </w:r>
    </w:p>
  </w:endnote>
  <w:endnote w:type="continuationSeparator" w:id="0">
    <w:p w14:paraId="052D7A6D" w14:textId="77777777" w:rsidR="004F40F2" w:rsidRDefault="004F4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9BD2D" w14:textId="77777777" w:rsidR="004F40F2" w:rsidRDefault="004F40F2">
      <w:pPr>
        <w:spacing w:after="0" w:line="240" w:lineRule="auto"/>
      </w:pPr>
      <w:r>
        <w:separator/>
      </w:r>
    </w:p>
  </w:footnote>
  <w:footnote w:type="continuationSeparator" w:id="0">
    <w:p w14:paraId="5D0EC98C" w14:textId="77777777" w:rsidR="004F40F2" w:rsidRDefault="004F40F2">
      <w:pPr>
        <w:spacing w:after="0" w:line="240" w:lineRule="auto"/>
      </w:pPr>
      <w:r>
        <w:continuationSeparator/>
      </w:r>
    </w:p>
  </w:footnote>
  <w:footnote w:id="1">
    <w:p w14:paraId="1FC9EA29" w14:textId="31245561" w:rsidR="00925EC0" w:rsidRDefault="00354FD6" w:rsidP="006A17FF">
      <w:pPr>
        <w:pStyle w:val="Tekstprzypisudolnego"/>
        <w:tabs>
          <w:tab w:val="left" w:pos="2580"/>
        </w:tabs>
        <w:spacing w:line="269" w:lineRule="aut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n</w:t>
      </w:r>
      <w:r w:rsidRPr="008E1197">
        <w:rPr>
          <w:sz w:val="16"/>
          <w:szCs w:val="16"/>
        </w:rPr>
        <w:t>iewłaściwe wykreślić wg wskazań Wykonawcy</w:t>
      </w:r>
      <w:r w:rsidR="006A17FF"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99646" w14:textId="77777777" w:rsidR="00783BFD" w:rsidRDefault="00783BFD" w:rsidP="00783BFD">
    <w:pPr>
      <w:pStyle w:val="Nagwek1"/>
      <w:tabs>
        <w:tab w:val="clear" w:pos="4536"/>
        <w:tab w:val="clear" w:pos="9072"/>
        <w:tab w:val="left" w:pos="3336"/>
        <w:tab w:val="center" w:pos="4395"/>
        <w:tab w:val="left" w:pos="6156"/>
        <w:tab w:val="left" w:pos="6521"/>
      </w:tabs>
    </w:pPr>
    <w:r>
      <w:rPr>
        <w:noProof/>
        <w:lang w:eastAsia="pl-PL" w:bidi="ar-SA"/>
      </w:rPr>
      <w:drawing>
        <wp:inline distT="0" distB="0" distL="0" distR="0" wp14:anchorId="4236F08B" wp14:editId="50B6DAAA">
          <wp:extent cx="1139825" cy="666115"/>
          <wp:effectExtent l="0" t="0" r="0" b="0"/>
          <wp:docPr id="1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666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  <w:t xml:space="preserve">        </w:t>
    </w:r>
    <w:r>
      <w:rPr>
        <w:noProof/>
        <w:lang w:eastAsia="pl-PL" w:bidi="ar-SA"/>
      </w:rPr>
      <w:drawing>
        <wp:inline distT="0" distB="0" distL="0" distR="0" wp14:anchorId="11EF8141" wp14:editId="2C3E57C2">
          <wp:extent cx="597535" cy="701263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7012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</w:t>
    </w:r>
    <w:r>
      <w:tab/>
      <w:t xml:space="preserve">                  </w:t>
    </w:r>
    <w:r>
      <w:rPr>
        <w:noProof/>
        <w:lang w:eastAsia="pl-PL" w:bidi="ar-SA"/>
      </w:rPr>
      <w:drawing>
        <wp:inline distT="0" distB="0" distL="0" distR="0" wp14:anchorId="6EB96957" wp14:editId="5A0B33D4">
          <wp:extent cx="1324610" cy="866775"/>
          <wp:effectExtent l="0" t="0" r="0" b="0"/>
          <wp:docPr id="3" name="Obraz 36" descr="http://prow.slaskie.pl/media/files/cms/home/58f4f933ddd1ef25ce0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6" descr="http://prow.slaskie.pl/media/files/cms/home/58f4f933ddd1ef25ce0f.jpg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AD32A5" w14:textId="37555836" w:rsidR="002A1C16" w:rsidRPr="00D21E50" w:rsidRDefault="002A1C16" w:rsidP="00D21E50">
    <w:pPr>
      <w:jc w:val="center"/>
      <w:rPr>
        <w:rFonts w:ascii="Calibri" w:hAnsi="Calibri"/>
        <w:sz w:val="28"/>
        <w:szCs w:val="2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2D"/>
    <w:multiLevelType w:val="multilevel"/>
    <w:tmpl w:val="ACE8E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F34607"/>
    <w:multiLevelType w:val="hybridMultilevel"/>
    <w:tmpl w:val="8BCEC15C"/>
    <w:name w:val="WW8Num48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EAD2414"/>
    <w:multiLevelType w:val="hybridMultilevel"/>
    <w:tmpl w:val="5C745E22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Times New Roman"/>
        <w:i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F3B7450"/>
    <w:multiLevelType w:val="hybridMultilevel"/>
    <w:tmpl w:val="0368FE02"/>
    <w:name w:val="WW8Num4822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213F53"/>
    <w:multiLevelType w:val="multilevel"/>
    <w:tmpl w:val="42EA9A94"/>
    <w:lvl w:ilvl="0">
      <w:start w:val="1"/>
      <w:numFmt w:val="upperRoman"/>
      <w:lvlText w:val="%1."/>
      <w:lvlJc w:val="left"/>
      <w:pPr>
        <w:tabs>
          <w:tab w:val="num" w:pos="890"/>
        </w:tabs>
        <w:ind w:left="68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644"/>
        </w:tabs>
        <w:ind w:left="624" w:hanging="340"/>
      </w:pPr>
      <w:rPr>
        <w:color w:val="FF0000"/>
      </w:rPr>
    </w:lvl>
    <w:lvl w:ilvl="3">
      <w:start w:val="1"/>
      <w:numFmt w:val="lowerLetter"/>
      <w:lvlText w:val="%4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452"/>
        </w:tabs>
        <w:ind w:left="245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12"/>
        </w:tabs>
        <w:ind w:left="281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532"/>
        </w:tabs>
        <w:ind w:left="35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92"/>
        </w:tabs>
        <w:ind w:left="3892" w:hanging="360"/>
      </w:pPr>
      <w:rPr>
        <w:rFonts w:hint="default"/>
      </w:rPr>
    </w:lvl>
  </w:abstractNum>
  <w:abstractNum w:abstractNumId="6" w15:restartNumberingAfterBreak="0">
    <w:nsid w:val="156167CB"/>
    <w:multiLevelType w:val="hybridMultilevel"/>
    <w:tmpl w:val="06D09B7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36F39"/>
    <w:multiLevelType w:val="hybridMultilevel"/>
    <w:tmpl w:val="5C745E22"/>
    <w:lvl w:ilvl="0" w:tplc="C146106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Times New Roman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BC05E32"/>
    <w:multiLevelType w:val="multilevel"/>
    <w:tmpl w:val="895ACD32"/>
    <w:styleLink w:val="WWNum2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sz w:val="20"/>
        <w:szCs w:val="20"/>
      </w:rPr>
    </w:lvl>
    <w:lvl w:ilvl="2">
      <w:start w:val="1"/>
      <w:numFmt w:val="lowerRoman"/>
      <w:lvlText w:val="%1.%2.%3."/>
      <w:lvlJc w:val="right"/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rPr>
        <w:rFonts w:ascii="Times New Roman" w:hAnsi="Times New Roman"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rPr>
        <w:rFonts w:ascii="Times New Roman" w:hAnsi="Times New Roman"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rPr>
        <w:rFonts w:ascii="Times New Roman" w:hAnsi="Times New Roman" w:cs="Times New Roman"/>
        <w:sz w:val="20"/>
        <w:szCs w:val="20"/>
      </w:rPr>
    </w:lvl>
  </w:abstractNum>
  <w:abstractNum w:abstractNumId="9" w15:restartNumberingAfterBreak="0">
    <w:nsid w:val="1CA04FFA"/>
    <w:multiLevelType w:val="hybridMultilevel"/>
    <w:tmpl w:val="4B820A86"/>
    <w:lvl w:ilvl="0" w:tplc="510ED980">
      <w:start w:val="1"/>
      <w:numFmt w:val="decimal"/>
      <w:lvlText w:val="%1."/>
      <w:lvlJc w:val="left"/>
      <w:pPr>
        <w:ind w:left="786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E7B1E37"/>
    <w:multiLevelType w:val="hybridMultilevel"/>
    <w:tmpl w:val="3A289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C83ECE"/>
    <w:multiLevelType w:val="hybridMultilevel"/>
    <w:tmpl w:val="5A549F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A7710"/>
    <w:multiLevelType w:val="hybridMultilevel"/>
    <w:tmpl w:val="CCFEE3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4905E41"/>
    <w:multiLevelType w:val="hybridMultilevel"/>
    <w:tmpl w:val="390E3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90DFE"/>
    <w:multiLevelType w:val="hybridMultilevel"/>
    <w:tmpl w:val="0638D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DC23E5C">
      <w:start w:val="1"/>
      <w:numFmt w:val="decimal"/>
      <w:lvlText w:val="%3)"/>
      <w:lvlJc w:val="right"/>
      <w:pPr>
        <w:ind w:left="2160" w:hanging="180"/>
      </w:pPr>
      <w:rPr>
        <w:rFonts w:ascii="Arial" w:eastAsia="Lucida Sans Unicode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C01384"/>
    <w:multiLevelType w:val="hybridMultilevel"/>
    <w:tmpl w:val="D80A9346"/>
    <w:lvl w:ilvl="0" w:tplc="118A3C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120849"/>
    <w:multiLevelType w:val="hybridMultilevel"/>
    <w:tmpl w:val="A7248A96"/>
    <w:lvl w:ilvl="0" w:tplc="8ACC3B24">
      <w:start w:val="1"/>
      <w:numFmt w:val="decimal"/>
      <w:lvlText w:val="%1)"/>
      <w:lvlJc w:val="left"/>
      <w:pPr>
        <w:ind w:left="1268" w:hanging="360"/>
      </w:pPr>
    </w:lvl>
    <w:lvl w:ilvl="1" w:tplc="04150019" w:tentative="1">
      <w:start w:val="1"/>
      <w:numFmt w:val="lowerLetter"/>
      <w:lvlText w:val="%2."/>
      <w:lvlJc w:val="left"/>
      <w:pPr>
        <w:ind w:left="1988" w:hanging="360"/>
      </w:pPr>
    </w:lvl>
    <w:lvl w:ilvl="2" w:tplc="0415001B" w:tentative="1">
      <w:start w:val="1"/>
      <w:numFmt w:val="lowerRoman"/>
      <w:lvlText w:val="%3."/>
      <w:lvlJc w:val="right"/>
      <w:pPr>
        <w:ind w:left="2708" w:hanging="180"/>
      </w:pPr>
    </w:lvl>
    <w:lvl w:ilvl="3" w:tplc="0415000F" w:tentative="1">
      <w:start w:val="1"/>
      <w:numFmt w:val="decimal"/>
      <w:lvlText w:val="%4."/>
      <w:lvlJc w:val="left"/>
      <w:pPr>
        <w:ind w:left="3428" w:hanging="360"/>
      </w:pPr>
    </w:lvl>
    <w:lvl w:ilvl="4" w:tplc="04150019" w:tentative="1">
      <w:start w:val="1"/>
      <w:numFmt w:val="lowerLetter"/>
      <w:lvlText w:val="%5."/>
      <w:lvlJc w:val="left"/>
      <w:pPr>
        <w:ind w:left="4148" w:hanging="360"/>
      </w:pPr>
    </w:lvl>
    <w:lvl w:ilvl="5" w:tplc="0415001B" w:tentative="1">
      <w:start w:val="1"/>
      <w:numFmt w:val="lowerRoman"/>
      <w:lvlText w:val="%6."/>
      <w:lvlJc w:val="right"/>
      <w:pPr>
        <w:ind w:left="4868" w:hanging="180"/>
      </w:pPr>
    </w:lvl>
    <w:lvl w:ilvl="6" w:tplc="0415000F" w:tentative="1">
      <w:start w:val="1"/>
      <w:numFmt w:val="decimal"/>
      <w:lvlText w:val="%7."/>
      <w:lvlJc w:val="left"/>
      <w:pPr>
        <w:ind w:left="5588" w:hanging="360"/>
      </w:pPr>
    </w:lvl>
    <w:lvl w:ilvl="7" w:tplc="04150019" w:tentative="1">
      <w:start w:val="1"/>
      <w:numFmt w:val="lowerLetter"/>
      <w:lvlText w:val="%8."/>
      <w:lvlJc w:val="left"/>
      <w:pPr>
        <w:ind w:left="6308" w:hanging="360"/>
      </w:pPr>
    </w:lvl>
    <w:lvl w:ilvl="8" w:tplc="0415001B" w:tentative="1">
      <w:start w:val="1"/>
      <w:numFmt w:val="lowerRoman"/>
      <w:lvlText w:val="%9."/>
      <w:lvlJc w:val="right"/>
      <w:pPr>
        <w:ind w:left="7028" w:hanging="180"/>
      </w:pPr>
    </w:lvl>
  </w:abstractNum>
  <w:abstractNum w:abstractNumId="17" w15:restartNumberingAfterBreak="0">
    <w:nsid w:val="2CC54909"/>
    <w:multiLevelType w:val="hybridMultilevel"/>
    <w:tmpl w:val="3544F0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D4D25EC"/>
    <w:multiLevelType w:val="hybridMultilevel"/>
    <w:tmpl w:val="26DAE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1562EB"/>
    <w:multiLevelType w:val="multilevel"/>
    <w:tmpl w:val="03DA3C5C"/>
    <w:styleLink w:val="WWNum9"/>
    <w:lvl w:ilvl="0">
      <w:start w:val="1"/>
      <w:numFmt w:val="decimal"/>
      <w:lvlText w:val="%1. "/>
      <w:lvlJc w:val="left"/>
      <w:rPr>
        <w:rFonts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35511BCC"/>
    <w:multiLevelType w:val="hybridMultilevel"/>
    <w:tmpl w:val="3A1C9DE8"/>
    <w:lvl w:ilvl="0" w:tplc="420A0A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)"/>
      <w:lvlJc w:val="left"/>
      <w:pPr>
        <w:tabs>
          <w:tab w:val="num" w:pos="-1080"/>
        </w:tabs>
        <w:ind w:left="-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BF2DD7"/>
    <w:multiLevelType w:val="multilevel"/>
    <w:tmpl w:val="F932B6EA"/>
    <w:styleLink w:val="WWNum6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)"/>
      <w:lvlJc w:val="left"/>
      <w:rPr>
        <w:rFonts w:cs="Times New Roman"/>
        <w:b w:val="0"/>
        <w:sz w:val="20"/>
        <w:szCs w:val="20"/>
      </w:rPr>
    </w:lvl>
    <w:lvl w:ilvl="2">
      <w:start w:val="1"/>
      <w:numFmt w:val="lowerRoman"/>
      <w:lvlText w:val="%1.%2.%3."/>
      <w:lvlJc w:val="right"/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rPr>
        <w:rFonts w:ascii="Times New Roman" w:hAnsi="Times New Roman"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rPr>
        <w:rFonts w:ascii="Times New Roman" w:hAnsi="Times New Roman"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rPr>
        <w:rFonts w:ascii="Times New Roman" w:hAnsi="Times New Roman" w:cs="Times New Roman"/>
        <w:sz w:val="20"/>
        <w:szCs w:val="20"/>
      </w:rPr>
    </w:lvl>
  </w:abstractNum>
  <w:abstractNum w:abstractNumId="22" w15:restartNumberingAfterBreak="0">
    <w:nsid w:val="3C055DFE"/>
    <w:multiLevelType w:val="hybridMultilevel"/>
    <w:tmpl w:val="6316E19E"/>
    <w:name w:val="WW8Num4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56F0310"/>
    <w:multiLevelType w:val="hybridMultilevel"/>
    <w:tmpl w:val="4B820A86"/>
    <w:lvl w:ilvl="0" w:tplc="510ED980">
      <w:start w:val="1"/>
      <w:numFmt w:val="decimal"/>
      <w:lvlText w:val="%1."/>
      <w:lvlJc w:val="left"/>
      <w:pPr>
        <w:ind w:left="786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9520546"/>
    <w:multiLevelType w:val="hybridMultilevel"/>
    <w:tmpl w:val="EE00FFAC"/>
    <w:lvl w:ilvl="0" w:tplc="5DF61D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05C17"/>
    <w:multiLevelType w:val="hybridMultilevel"/>
    <w:tmpl w:val="2C6A50A4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4DA45F2F"/>
    <w:multiLevelType w:val="hybridMultilevel"/>
    <w:tmpl w:val="E38CEDFA"/>
    <w:lvl w:ilvl="0" w:tplc="3190B9B2">
      <w:start w:val="1"/>
      <w:numFmt w:val="decimal"/>
      <w:lvlText w:val="%1."/>
      <w:lvlJc w:val="left"/>
      <w:pPr>
        <w:ind w:left="1440" w:hanging="360"/>
      </w:pPr>
      <w:rPr>
        <w:rFonts w:ascii="Calibri" w:eastAsia="Times New Roman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FF65C56"/>
    <w:multiLevelType w:val="hybridMultilevel"/>
    <w:tmpl w:val="1E343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027D0A"/>
    <w:multiLevelType w:val="hybridMultilevel"/>
    <w:tmpl w:val="671E465E"/>
    <w:name w:val="WW8Num4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C91069"/>
    <w:multiLevelType w:val="multilevel"/>
    <w:tmpl w:val="DF56A8E0"/>
    <w:styleLink w:val="WWNum3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sz w:val="20"/>
        <w:szCs w:val="20"/>
      </w:rPr>
    </w:lvl>
    <w:lvl w:ilvl="2">
      <w:start w:val="1"/>
      <w:numFmt w:val="lowerRoman"/>
      <w:lvlText w:val="%1.%2.%3."/>
      <w:lvlJc w:val="right"/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rPr>
        <w:rFonts w:ascii="Times New Roman" w:hAnsi="Times New Roman"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rPr>
        <w:rFonts w:ascii="Times New Roman" w:hAnsi="Times New Roman"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rPr>
        <w:rFonts w:ascii="Times New Roman" w:hAnsi="Times New Roman" w:cs="Times New Roman"/>
        <w:sz w:val="20"/>
        <w:szCs w:val="20"/>
      </w:rPr>
    </w:lvl>
  </w:abstractNum>
  <w:abstractNum w:abstractNumId="30" w15:restartNumberingAfterBreak="0">
    <w:nsid w:val="558F0B05"/>
    <w:multiLevelType w:val="hybridMultilevel"/>
    <w:tmpl w:val="C9240C6E"/>
    <w:lvl w:ilvl="0" w:tplc="2F3C61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2D500A"/>
    <w:multiLevelType w:val="hybridMultilevel"/>
    <w:tmpl w:val="45703238"/>
    <w:lvl w:ilvl="0" w:tplc="03D6835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C833ED"/>
    <w:multiLevelType w:val="hybridMultilevel"/>
    <w:tmpl w:val="A566C968"/>
    <w:lvl w:ilvl="0" w:tplc="118A3C58">
      <w:start w:val="1"/>
      <w:numFmt w:val="bullet"/>
      <w:lvlText w:val=""/>
      <w:lvlJc w:val="left"/>
      <w:pPr>
        <w:ind w:left="17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33" w15:restartNumberingAfterBreak="0">
    <w:nsid w:val="62E256DC"/>
    <w:multiLevelType w:val="hybridMultilevel"/>
    <w:tmpl w:val="13F4CA3A"/>
    <w:name w:val="WW8Num482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AB47FF"/>
    <w:multiLevelType w:val="multilevel"/>
    <w:tmpl w:val="A014C322"/>
    <w:lvl w:ilvl="0">
      <w:start w:val="39"/>
      <w:numFmt w:val="bullet"/>
      <w:lvlText w:val="-"/>
      <w:lvlJc w:val="left"/>
      <w:pPr>
        <w:tabs>
          <w:tab w:val="num" w:pos="1267"/>
        </w:tabs>
        <w:ind w:left="1247" w:hanging="3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/>
        <w:b/>
        <w:strike w:val="0"/>
        <w:color w:val="auto"/>
        <w:sz w:val="18"/>
      </w:rPr>
    </w:lvl>
    <w:lvl w:ilvl="5">
      <w:start w:val="1"/>
      <w:numFmt w:val="decimal"/>
      <w:lvlText w:val="%6."/>
      <w:lvlJc w:val="left"/>
      <w:pPr>
        <w:tabs>
          <w:tab w:val="num" w:pos="1069"/>
        </w:tabs>
        <w:ind w:left="1050" w:hanging="341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697C7A31"/>
    <w:multiLevelType w:val="multilevel"/>
    <w:tmpl w:val="6308ADDC"/>
    <w:styleLink w:val="WWNum11"/>
    <w:lvl w:ilvl="0">
      <w:start w:val="1"/>
      <w:numFmt w:val="decimal"/>
      <w:lvlText w:val="%1)"/>
      <w:lvlJc w:val="left"/>
      <w:rPr>
        <w:rFonts w:eastAsia="Times New Roman" w:cs="Times New Roman"/>
      </w:rPr>
    </w:lvl>
    <w:lvl w:ilvl="1">
      <w:start w:val="1"/>
      <w:numFmt w:val="lowerLetter"/>
      <w:lvlText w:val="%2)"/>
      <w:lvlJc w:val="left"/>
      <w:rPr>
        <w:rFonts w:ascii="Times New Roman" w:eastAsia="Calibri" w:hAnsi="Times New Roman" w:cs="Times New Roman"/>
        <w:b w:val="0"/>
        <w:sz w:val="20"/>
        <w:szCs w:val="20"/>
      </w:rPr>
    </w:lvl>
    <w:lvl w:ilvl="2">
      <w:start w:val="1"/>
      <w:numFmt w:val="lowerLetter"/>
      <w:lvlText w:val="%1.%2.%3)"/>
      <w:lvlJc w:val="left"/>
      <w:rPr>
        <w:rFonts w:ascii="Times New Roman" w:hAnsi="Times New Roman" w:cs="Times New Roman"/>
        <w:sz w:val="20"/>
        <w:szCs w:val="20"/>
      </w:rPr>
    </w:lvl>
    <w:lvl w:ilvl="3">
      <w:start w:val="27"/>
      <w:numFmt w:val="decimal"/>
      <w:lvlText w:val="%1.%2.%3.%4"/>
      <w:lvlJc w:val="left"/>
      <w:rPr>
        <w:rFonts w:ascii="Times New Roman" w:hAnsi="Times New Roman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rPr>
        <w:rFonts w:ascii="Times New Roman" w:hAnsi="Times New Roman"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rPr>
        <w:rFonts w:ascii="Times New Roman" w:hAnsi="Times New Roman"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rPr>
        <w:rFonts w:ascii="Times New Roman" w:hAnsi="Times New Roman" w:cs="Times New Roman"/>
        <w:sz w:val="20"/>
        <w:szCs w:val="20"/>
      </w:rPr>
    </w:lvl>
  </w:abstractNum>
  <w:abstractNum w:abstractNumId="36" w15:restartNumberingAfterBreak="0">
    <w:nsid w:val="699426BF"/>
    <w:multiLevelType w:val="multilevel"/>
    <w:tmpl w:val="EAC4E64C"/>
    <w:styleLink w:val="WWNum5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sz w:val="20"/>
        <w:szCs w:val="20"/>
      </w:rPr>
    </w:lvl>
    <w:lvl w:ilvl="2">
      <w:start w:val="1"/>
      <w:numFmt w:val="lowerRoman"/>
      <w:lvlText w:val="%1.%2.%3."/>
      <w:lvlJc w:val="right"/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rPr>
        <w:rFonts w:ascii="Times New Roman" w:hAnsi="Times New Roman"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rPr>
        <w:rFonts w:ascii="Times New Roman" w:hAnsi="Times New Roman"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rPr>
        <w:rFonts w:ascii="Times New Roman" w:hAnsi="Times New Roman" w:cs="Times New Roman"/>
        <w:sz w:val="20"/>
        <w:szCs w:val="20"/>
      </w:rPr>
    </w:lvl>
  </w:abstractNum>
  <w:abstractNum w:abstractNumId="37" w15:restartNumberingAfterBreak="0">
    <w:nsid w:val="6BC375E4"/>
    <w:multiLevelType w:val="hybridMultilevel"/>
    <w:tmpl w:val="27C4E950"/>
    <w:lvl w:ilvl="0" w:tplc="4D7039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D171B"/>
    <w:multiLevelType w:val="multilevel"/>
    <w:tmpl w:val="A5960CDE"/>
    <w:styleLink w:val="WWNum7"/>
    <w:lvl w:ilvl="0">
      <w:start w:val="1"/>
      <w:numFmt w:val="decimal"/>
      <w:lvlText w:val="%1)"/>
      <w:lvlJc w:val="left"/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sz w:val="20"/>
        <w:szCs w:val="20"/>
      </w:rPr>
    </w:lvl>
    <w:lvl w:ilvl="2">
      <w:start w:val="1"/>
      <w:numFmt w:val="lowerRoman"/>
      <w:lvlText w:val="%1.%2.%3."/>
      <w:lvlJc w:val="right"/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rPr>
        <w:rFonts w:ascii="Times New Roman" w:hAnsi="Times New Roman"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rPr>
        <w:rFonts w:ascii="Times New Roman" w:hAnsi="Times New Roman"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rPr>
        <w:rFonts w:ascii="Times New Roman" w:hAnsi="Times New Roman" w:cs="Times New Roman"/>
        <w:sz w:val="20"/>
        <w:szCs w:val="20"/>
      </w:rPr>
    </w:lvl>
  </w:abstractNum>
  <w:abstractNum w:abstractNumId="39" w15:restartNumberingAfterBreak="0">
    <w:nsid w:val="72F97CFF"/>
    <w:multiLevelType w:val="multilevel"/>
    <w:tmpl w:val="3A1254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  <w:bCs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3EF6F24"/>
    <w:multiLevelType w:val="hybridMultilevel"/>
    <w:tmpl w:val="DF6248F4"/>
    <w:lvl w:ilvl="0" w:tplc="476C710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9244A3"/>
    <w:multiLevelType w:val="hybridMultilevel"/>
    <w:tmpl w:val="DB666096"/>
    <w:lvl w:ilvl="0" w:tplc="E1FACE16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A6A0715"/>
    <w:multiLevelType w:val="hybridMultilevel"/>
    <w:tmpl w:val="E6C2451C"/>
    <w:lvl w:ilvl="0" w:tplc="CB6811C8">
      <w:start w:val="1"/>
      <w:numFmt w:val="decimal"/>
      <w:lvlText w:val="%1)"/>
      <w:lvlJc w:val="left"/>
      <w:pPr>
        <w:ind w:left="846" w:hanging="42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C49577F"/>
    <w:multiLevelType w:val="hybridMultilevel"/>
    <w:tmpl w:val="F358FB94"/>
    <w:lvl w:ilvl="0" w:tplc="58BA2C8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15374A"/>
    <w:multiLevelType w:val="multilevel"/>
    <w:tmpl w:val="3A72AB90"/>
    <w:styleLink w:val="WWNum4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sz w:val="20"/>
        <w:szCs w:val="20"/>
      </w:rPr>
    </w:lvl>
    <w:lvl w:ilvl="2">
      <w:start w:val="1"/>
      <w:numFmt w:val="lowerRoman"/>
      <w:lvlText w:val="%1.%2.%3."/>
      <w:lvlJc w:val="right"/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rPr>
        <w:rFonts w:ascii="Times New Roman" w:hAnsi="Times New Roman"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rPr>
        <w:rFonts w:ascii="Times New Roman" w:hAnsi="Times New Roman"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rPr>
        <w:rFonts w:ascii="Times New Roman" w:hAnsi="Times New Roman" w:cs="Times New Roman"/>
        <w:sz w:val="20"/>
        <w:szCs w:val="20"/>
      </w:rPr>
    </w:lvl>
  </w:abstractNum>
  <w:abstractNum w:abstractNumId="45" w15:restartNumberingAfterBreak="0">
    <w:nsid w:val="7EA96531"/>
    <w:multiLevelType w:val="hybridMultilevel"/>
    <w:tmpl w:val="8F4A744C"/>
    <w:lvl w:ilvl="0" w:tplc="7DB655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5842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4876337">
    <w:abstractNumId w:val="1"/>
  </w:num>
  <w:num w:numId="3" w16cid:durableId="1558665169">
    <w:abstractNumId w:val="26"/>
  </w:num>
  <w:num w:numId="4" w16cid:durableId="594942529">
    <w:abstractNumId w:val="21"/>
    <w:lvlOverride w:ilvl="0">
      <w:lvl w:ilvl="0">
        <w:start w:val="1"/>
        <w:numFmt w:val="decimal"/>
        <w:lvlText w:val="%1."/>
        <w:lvlJc w:val="left"/>
        <w:rPr>
          <w:rFonts w:ascii="Times New Roman" w:hAnsi="Times New Roman" w:cs="Times New Roman"/>
          <w:sz w:val="20"/>
          <w:szCs w:val="20"/>
        </w:rPr>
      </w:lvl>
    </w:lvlOverride>
    <w:lvlOverride w:ilvl="1">
      <w:lvl w:ilvl="1">
        <w:start w:val="1"/>
        <w:numFmt w:val="decimal"/>
        <w:lvlText w:val="%2)"/>
        <w:lvlJc w:val="left"/>
        <w:rPr>
          <w:rFonts w:cs="Times New Roman"/>
          <w:b w:val="0"/>
          <w:sz w:val="22"/>
          <w:szCs w:val="22"/>
        </w:rPr>
      </w:lvl>
    </w:lvlOverride>
  </w:num>
  <w:num w:numId="5" w16cid:durableId="1504781387">
    <w:abstractNumId w:val="31"/>
  </w:num>
  <w:num w:numId="6" w16cid:durableId="439034491">
    <w:abstractNumId w:val="37"/>
  </w:num>
  <w:num w:numId="7" w16cid:durableId="761268781">
    <w:abstractNumId w:val="35"/>
    <w:lvlOverride w:ilvl="0">
      <w:startOverride w:val="1"/>
      <w:lvl w:ilvl="0">
        <w:start w:val="1"/>
        <w:numFmt w:val="decimal"/>
        <w:lvlText w:val="%1)"/>
        <w:lvlJc w:val="left"/>
        <w:rPr>
          <w:rFonts w:eastAsia="Times New Roman" w:cs="Times New Roman"/>
          <w:strike w:val="0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rPr>
          <w:rFonts w:asciiTheme="minorHAnsi" w:eastAsia="Calibri" w:hAnsiTheme="minorHAnsi" w:cstheme="minorHAnsi" w:hint="default"/>
          <w:b w:val="0"/>
          <w:sz w:val="22"/>
          <w:szCs w:val="22"/>
        </w:rPr>
      </w:lvl>
    </w:lvlOverride>
  </w:num>
  <w:num w:numId="8" w16cid:durableId="904754461">
    <w:abstractNumId w:val="10"/>
  </w:num>
  <w:num w:numId="9" w16cid:durableId="1783105612">
    <w:abstractNumId w:val="8"/>
    <w:lvlOverride w:ilvl="0">
      <w:lvl w:ilvl="0">
        <w:start w:val="1"/>
        <w:numFmt w:val="decimal"/>
        <w:lvlText w:val="%1."/>
        <w:lvlJc w:val="left"/>
        <w:rPr>
          <w:rFonts w:asciiTheme="minorHAnsi" w:hAnsiTheme="minorHAnsi" w:cs="Times New Roman" w:hint="default"/>
          <w:sz w:val="22"/>
          <w:szCs w:val="22"/>
        </w:rPr>
      </w:lvl>
    </w:lvlOverride>
  </w:num>
  <w:num w:numId="10" w16cid:durableId="1702854275">
    <w:abstractNumId w:val="19"/>
    <w:lvlOverride w:ilvl="0">
      <w:lvl w:ilvl="0">
        <w:start w:val="1"/>
        <w:numFmt w:val="decimal"/>
        <w:lvlText w:val="%1. "/>
        <w:lvlJc w:val="left"/>
        <w:rPr>
          <w:rFonts w:cs="Times New Roman"/>
          <w:b w:val="0"/>
          <w:i w:val="0"/>
          <w:strike w:val="0"/>
          <w:dstrike w:val="0"/>
          <w:sz w:val="22"/>
          <w:szCs w:val="22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rPr>
          <w:b w:val="0"/>
        </w:rPr>
      </w:lvl>
    </w:lvlOverride>
    <w:lvlOverride w:ilvl="2">
      <w:lvl w:ilvl="2">
        <w:start w:val="1"/>
        <w:numFmt w:val="decimal"/>
        <w:lvlText w:val="%3."/>
        <w:lvlJc w:val="left"/>
        <w:rPr>
          <w:b w:val="0"/>
        </w:rPr>
      </w:lvl>
    </w:lvlOverride>
    <w:lvlOverride w:ilvl="3">
      <w:lvl w:ilvl="3">
        <w:start w:val="1"/>
        <w:numFmt w:val="decimal"/>
        <w:lvlText w:val="%4."/>
        <w:lvlJc w:val="left"/>
      </w:lvl>
    </w:lvlOverride>
  </w:num>
  <w:num w:numId="11" w16cid:durableId="1631280488">
    <w:abstractNumId w:val="6"/>
  </w:num>
  <w:num w:numId="12" w16cid:durableId="714085366">
    <w:abstractNumId w:val="42"/>
  </w:num>
  <w:num w:numId="13" w16cid:durableId="121457775">
    <w:abstractNumId w:val="30"/>
  </w:num>
  <w:num w:numId="14" w16cid:durableId="1776972563">
    <w:abstractNumId w:val="23"/>
  </w:num>
  <w:num w:numId="15" w16cid:durableId="1748260499">
    <w:abstractNumId w:val="38"/>
  </w:num>
  <w:num w:numId="16" w16cid:durableId="1075056280">
    <w:abstractNumId w:val="2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hAnsiTheme="minorHAnsi" w:cs="Times New Roman" w:hint="default"/>
          <w:sz w:val="22"/>
          <w:szCs w:val="22"/>
        </w:rPr>
      </w:lvl>
    </w:lvlOverride>
  </w:num>
  <w:num w:numId="17" w16cid:durableId="1750687478">
    <w:abstractNumId w:val="38"/>
    <w:lvlOverride w:ilvl="0">
      <w:startOverride w:val="1"/>
      <w:lvl w:ilvl="0">
        <w:start w:val="1"/>
        <w:numFmt w:val="decimal"/>
        <w:lvlText w:val="%1)"/>
        <w:lvlJc w:val="left"/>
        <w:rPr>
          <w:rFonts w:asciiTheme="minorHAnsi" w:hAnsiTheme="minorHAnsi" w:cs="Times New Roman" w:hint="default"/>
          <w:sz w:val="22"/>
          <w:szCs w:val="22"/>
        </w:rPr>
      </w:lvl>
    </w:lvlOverride>
  </w:num>
  <w:num w:numId="18" w16cid:durableId="1446075312">
    <w:abstractNumId w:val="44"/>
  </w:num>
  <w:num w:numId="19" w16cid:durableId="1890418666">
    <w:abstractNumId w:val="44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hAnsiTheme="minorHAnsi" w:cs="Times New Roman" w:hint="default"/>
          <w:sz w:val="22"/>
          <w:szCs w:val="22"/>
        </w:rPr>
      </w:lvl>
    </w:lvlOverride>
  </w:num>
  <w:num w:numId="20" w16cid:durableId="1955744546">
    <w:abstractNumId w:val="3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  <w:rPr>
          <w:rFonts w:asciiTheme="minorHAnsi" w:hAnsiTheme="minorHAnsi" w:cs="Times New Roman" w:hint="default"/>
          <w:sz w:val="22"/>
          <w:szCs w:val="22"/>
        </w:rPr>
      </w:lvl>
    </w:lvlOverride>
  </w:num>
  <w:num w:numId="21" w16cid:durableId="1769034064">
    <w:abstractNumId w:val="45"/>
  </w:num>
  <w:num w:numId="22" w16cid:durableId="2131194415">
    <w:abstractNumId w:val="43"/>
  </w:num>
  <w:num w:numId="23" w16cid:durableId="116220028">
    <w:abstractNumId w:val="7"/>
  </w:num>
  <w:num w:numId="24" w16cid:durableId="1472483855">
    <w:abstractNumId w:val="20"/>
  </w:num>
  <w:num w:numId="25" w16cid:durableId="904224432">
    <w:abstractNumId w:val="24"/>
  </w:num>
  <w:num w:numId="26" w16cid:durableId="1944141500">
    <w:abstractNumId w:val="25"/>
  </w:num>
  <w:num w:numId="27" w16cid:durableId="142355422">
    <w:abstractNumId w:val="12"/>
  </w:num>
  <w:num w:numId="28" w16cid:durableId="1423798610">
    <w:abstractNumId w:val="27"/>
  </w:num>
  <w:num w:numId="29" w16cid:durableId="232546605">
    <w:abstractNumId w:val="9"/>
  </w:num>
  <w:num w:numId="30" w16cid:durableId="197399416">
    <w:abstractNumId w:val="11"/>
  </w:num>
  <w:num w:numId="31" w16cid:durableId="730612382">
    <w:abstractNumId w:val="17"/>
  </w:num>
  <w:num w:numId="32" w16cid:durableId="858274852">
    <w:abstractNumId w:val="39"/>
  </w:num>
  <w:num w:numId="33" w16cid:durableId="898786964">
    <w:abstractNumId w:val="15"/>
  </w:num>
  <w:num w:numId="34" w16cid:durableId="658457932">
    <w:abstractNumId w:val="8"/>
  </w:num>
  <w:num w:numId="35" w16cid:durableId="155001476">
    <w:abstractNumId w:val="19"/>
  </w:num>
  <w:num w:numId="36" w16cid:durableId="983630558">
    <w:abstractNumId w:val="21"/>
  </w:num>
  <w:num w:numId="37" w16cid:durableId="996618307">
    <w:abstractNumId w:val="29"/>
  </w:num>
  <w:num w:numId="38" w16cid:durableId="714819672">
    <w:abstractNumId w:val="35"/>
  </w:num>
  <w:num w:numId="39" w16cid:durableId="933974840">
    <w:abstractNumId w:val="36"/>
  </w:num>
  <w:num w:numId="40" w16cid:durableId="1971206477">
    <w:abstractNumId w:val="22"/>
  </w:num>
  <w:num w:numId="41" w16cid:durableId="230508537">
    <w:abstractNumId w:val="28"/>
  </w:num>
  <w:num w:numId="42" w16cid:durableId="1769882600">
    <w:abstractNumId w:val="33"/>
  </w:num>
  <w:num w:numId="43" w16cid:durableId="661198339">
    <w:abstractNumId w:val="4"/>
  </w:num>
  <w:num w:numId="44" w16cid:durableId="1838030297">
    <w:abstractNumId w:val="32"/>
  </w:num>
  <w:num w:numId="45" w16cid:durableId="417141625">
    <w:abstractNumId w:val="14"/>
  </w:num>
  <w:num w:numId="46" w16cid:durableId="1155757773">
    <w:abstractNumId w:val="2"/>
  </w:num>
  <w:num w:numId="47" w16cid:durableId="776409326">
    <w:abstractNumId w:val="13"/>
  </w:num>
  <w:num w:numId="48" w16cid:durableId="1779250312">
    <w:abstractNumId w:val="0"/>
  </w:num>
  <w:num w:numId="49" w16cid:durableId="1841433234">
    <w:abstractNumId w:val="34"/>
  </w:num>
  <w:num w:numId="50" w16cid:durableId="453326963">
    <w:abstractNumId w:val="18"/>
  </w:num>
  <w:num w:numId="51" w16cid:durableId="1266228451">
    <w:abstractNumId w:val="3"/>
  </w:num>
  <w:num w:numId="52" w16cid:durableId="192475836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2935225">
    <w:abstractNumId w:val="16"/>
  </w:num>
  <w:num w:numId="54" w16cid:durableId="1262300114">
    <w:abstractNumId w:val="40"/>
  </w:num>
  <w:numIdMacAtCleanup w:val="4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cin Cichy">
    <w15:presenceInfo w15:providerId="Windows Live" w15:userId="256afe480c6023a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02F"/>
    <w:rsid w:val="000110AB"/>
    <w:rsid w:val="00016B48"/>
    <w:rsid w:val="00025DA8"/>
    <w:rsid w:val="00030D3B"/>
    <w:rsid w:val="000511B8"/>
    <w:rsid w:val="00083B69"/>
    <w:rsid w:val="0008735A"/>
    <w:rsid w:val="000A6141"/>
    <w:rsid w:val="000B3AC7"/>
    <w:rsid w:val="000C1EB5"/>
    <w:rsid w:val="000C303F"/>
    <w:rsid w:val="000E2230"/>
    <w:rsid w:val="000E2E77"/>
    <w:rsid w:val="000F0EB8"/>
    <w:rsid w:val="000F7916"/>
    <w:rsid w:val="00117D68"/>
    <w:rsid w:val="001220D8"/>
    <w:rsid w:val="001367EF"/>
    <w:rsid w:val="0016070E"/>
    <w:rsid w:val="001754B1"/>
    <w:rsid w:val="001A0BB9"/>
    <w:rsid w:val="001B4CAD"/>
    <w:rsid w:val="001D14FC"/>
    <w:rsid w:val="001D6E23"/>
    <w:rsid w:val="001E2DC3"/>
    <w:rsid w:val="001E39D2"/>
    <w:rsid w:val="001F78FA"/>
    <w:rsid w:val="00200CBE"/>
    <w:rsid w:val="00211638"/>
    <w:rsid w:val="00212FD6"/>
    <w:rsid w:val="00216D9E"/>
    <w:rsid w:val="0022109D"/>
    <w:rsid w:val="00227EB5"/>
    <w:rsid w:val="00250690"/>
    <w:rsid w:val="002551DA"/>
    <w:rsid w:val="00271E95"/>
    <w:rsid w:val="00281490"/>
    <w:rsid w:val="00282071"/>
    <w:rsid w:val="002974D4"/>
    <w:rsid w:val="002A1C16"/>
    <w:rsid w:val="002A3647"/>
    <w:rsid w:val="002A42A1"/>
    <w:rsid w:val="002B556C"/>
    <w:rsid w:val="002B6A80"/>
    <w:rsid w:val="002D0938"/>
    <w:rsid w:val="002F3452"/>
    <w:rsid w:val="003130E1"/>
    <w:rsid w:val="00322771"/>
    <w:rsid w:val="003335C7"/>
    <w:rsid w:val="00342906"/>
    <w:rsid w:val="003465E5"/>
    <w:rsid w:val="00354FD6"/>
    <w:rsid w:val="00356BC6"/>
    <w:rsid w:val="00366E7E"/>
    <w:rsid w:val="00387060"/>
    <w:rsid w:val="003933EB"/>
    <w:rsid w:val="003A1BE1"/>
    <w:rsid w:val="003A7BCA"/>
    <w:rsid w:val="003B1CD9"/>
    <w:rsid w:val="003C081E"/>
    <w:rsid w:val="003D3FAC"/>
    <w:rsid w:val="003E11EC"/>
    <w:rsid w:val="003E1BE2"/>
    <w:rsid w:val="004045FD"/>
    <w:rsid w:val="00420E46"/>
    <w:rsid w:val="00424912"/>
    <w:rsid w:val="00432665"/>
    <w:rsid w:val="00432ECC"/>
    <w:rsid w:val="00437641"/>
    <w:rsid w:val="00440466"/>
    <w:rsid w:val="004432F6"/>
    <w:rsid w:val="00456EB7"/>
    <w:rsid w:val="0046117F"/>
    <w:rsid w:val="0046234F"/>
    <w:rsid w:val="004640D6"/>
    <w:rsid w:val="00473B4F"/>
    <w:rsid w:val="00473D4F"/>
    <w:rsid w:val="00480C43"/>
    <w:rsid w:val="00483908"/>
    <w:rsid w:val="00496A45"/>
    <w:rsid w:val="004C3A64"/>
    <w:rsid w:val="004C5E27"/>
    <w:rsid w:val="004D30AF"/>
    <w:rsid w:val="004F40F2"/>
    <w:rsid w:val="00525BC6"/>
    <w:rsid w:val="0054220D"/>
    <w:rsid w:val="00547DAE"/>
    <w:rsid w:val="00561516"/>
    <w:rsid w:val="00570C74"/>
    <w:rsid w:val="005821B6"/>
    <w:rsid w:val="005841EF"/>
    <w:rsid w:val="005B1859"/>
    <w:rsid w:val="005B4847"/>
    <w:rsid w:val="005C6D8F"/>
    <w:rsid w:val="005F7A43"/>
    <w:rsid w:val="00612B7A"/>
    <w:rsid w:val="00624029"/>
    <w:rsid w:val="006340B9"/>
    <w:rsid w:val="00645E4E"/>
    <w:rsid w:val="00654F7E"/>
    <w:rsid w:val="00671844"/>
    <w:rsid w:val="00674106"/>
    <w:rsid w:val="00674725"/>
    <w:rsid w:val="00675687"/>
    <w:rsid w:val="00687752"/>
    <w:rsid w:val="00690FB7"/>
    <w:rsid w:val="0069340F"/>
    <w:rsid w:val="006A17FF"/>
    <w:rsid w:val="006C1914"/>
    <w:rsid w:val="006C3D47"/>
    <w:rsid w:val="006C78B0"/>
    <w:rsid w:val="006E0E0C"/>
    <w:rsid w:val="006F19D0"/>
    <w:rsid w:val="007032B5"/>
    <w:rsid w:val="0070410E"/>
    <w:rsid w:val="007221DF"/>
    <w:rsid w:val="007731E6"/>
    <w:rsid w:val="00782CFE"/>
    <w:rsid w:val="00783BFD"/>
    <w:rsid w:val="0079592F"/>
    <w:rsid w:val="007A2007"/>
    <w:rsid w:val="007A61AC"/>
    <w:rsid w:val="007C31C8"/>
    <w:rsid w:val="007D18A3"/>
    <w:rsid w:val="007F54B5"/>
    <w:rsid w:val="008015E4"/>
    <w:rsid w:val="008030E7"/>
    <w:rsid w:val="0080502F"/>
    <w:rsid w:val="0082099E"/>
    <w:rsid w:val="00857E04"/>
    <w:rsid w:val="00861443"/>
    <w:rsid w:val="00863171"/>
    <w:rsid w:val="0086361F"/>
    <w:rsid w:val="008650FE"/>
    <w:rsid w:val="008911A6"/>
    <w:rsid w:val="008972C5"/>
    <w:rsid w:val="008B0322"/>
    <w:rsid w:val="008B0BD2"/>
    <w:rsid w:val="008B3225"/>
    <w:rsid w:val="008C032F"/>
    <w:rsid w:val="008D5002"/>
    <w:rsid w:val="008E1C80"/>
    <w:rsid w:val="0091289B"/>
    <w:rsid w:val="009154AA"/>
    <w:rsid w:val="00924C4B"/>
    <w:rsid w:val="00925EC0"/>
    <w:rsid w:val="00931817"/>
    <w:rsid w:val="0093367F"/>
    <w:rsid w:val="00947303"/>
    <w:rsid w:val="00953E92"/>
    <w:rsid w:val="0095608F"/>
    <w:rsid w:val="00962E7C"/>
    <w:rsid w:val="009678EC"/>
    <w:rsid w:val="00970E02"/>
    <w:rsid w:val="00973442"/>
    <w:rsid w:val="00974433"/>
    <w:rsid w:val="00984A39"/>
    <w:rsid w:val="009A0B3F"/>
    <w:rsid w:val="009A1D8B"/>
    <w:rsid w:val="009B29DD"/>
    <w:rsid w:val="009C2ADE"/>
    <w:rsid w:val="009C6160"/>
    <w:rsid w:val="009C68B9"/>
    <w:rsid w:val="009C7C6F"/>
    <w:rsid w:val="009D2C5B"/>
    <w:rsid w:val="009F2292"/>
    <w:rsid w:val="00A055C1"/>
    <w:rsid w:val="00A2441E"/>
    <w:rsid w:val="00A45BAD"/>
    <w:rsid w:val="00A4601B"/>
    <w:rsid w:val="00A47A83"/>
    <w:rsid w:val="00A51ABB"/>
    <w:rsid w:val="00A52CDE"/>
    <w:rsid w:val="00A60C3B"/>
    <w:rsid w:val="00A7087D"/>
    <w:rsid w:val="00A92104"/>
    <w:rsid w:val="00AA4956"/>
    <w:rsid w:val="00AB725B"/>
    <w:rsid w:val="00AD509A"/>
    <w:rsid w:val="00AE13E9"/>
    <w:rsid w:val="00B06F19"/>
    <w:rsid w:val="00B24CAD"/>
    <w:rsid w:val="00B40EB3"/>
    <w:rsid w:val="00B63B0D"/>
    <w:rsid w:val="00B753C9"/>
    <w:rsid w:val="00B760EA"/>
    <w:rsid w:val="00B86053"/>
    <w:rsid w:val="00BB0C3A"/>
    <w:rsid w:val="00BC0F5D"/>
    <w:rsid w:val="00BC1F88"/>
    <w:rsid w:val="00BC269E"/>
    <w:rsid w:val="00BE4793"/>
    <w:rsid w:val="00BE4BF4"/>
    <w:rsid w:val="00BF1EAD"/>
    <w:rsid w:val="00BF6618"/>
    <w:rsid w:val="00BF7212"/>
    <w:rsid w:val="00C02304"/>
    <w:rsid w:val="00C22957"/>
    <w:rsid w:val="00C331E4"/>
    <w:rsid w:val="00C37FAE"/>
    <w:rsid w:val="00C46DA6"/>
    <w:rsid w:val="00C47B71"/>
    <w:rsid w:val="00C50C80"/>
    <w:rsid w:val="00C57BE9"/>
    <w:rsid w:val="00C60665"/>
    <w:rsid w:val="00C7394B"/>
    <w:rsid w:val="00C81B56"/>
    <w:rsid w:val="00C85304"/>
    <w:rsid w:val="00C86313"/>
    <w:rsid w:val="00C9793F"/>
    <w:rsid w:val="00CB0942"/>
    <w:rsid w:val="00CC0370"/>
    <w:rsid w:val="00CC1493"/>
    <w:rsid w:val="00CC3467"/>
    <w:rsid w:val="00CC636F"/>
    <w:rsid w:val="00CD75C0"/>
    <w:rsid w:val="00D12116"/>
    <w:rsid w:val="00D331B2"/>
    <w:rsid w:val="00D438EF"/>
    <w:rsid w:val="00D5473E"/>
    <w:rsid w:val="00D70AC8"/>
    <w:rsid w:val="00D82270"/>
    <w:rsid w:val="00D95653"/>
    <w:rsid w:val="00D95775"/>
    <w:rsid w:val="00DC088F"/>
    <w:rsid w:val="00DC3E1B"/>
    <w:rsid w:val="00DC6475"/>
    <w:rsid w:val="00E06FC2"/>
    <w:rsid w:val="00E25397"/>
    <w:rsid w:val="00E30DB5"/>
    <w:rsid w:val="00E324C2"/>
    <w:rsid w:val="00E3370C"/>
    <w:rsid w:val="00E36923"/>
    <w:rsid w:val="00E623F3"/>
    <w:rsid w:val="00E76784"/>
    <w:rsid w:val="00E95C05"/>
    <w:rsid w:val="00ED4EA6"/>
    <w:rsid w:val="00EE244E"/>
    <w:rsid w:val="00EF4174"/>
    <w:rsid w:val="00EF7F3D"/>
    <w:rsid w:val="00F12ACE"/>
    <w:rsid w:val="00F135B9"/>
    <w:rsid w:val="00F13EA0"/>
    <w:rsid w:val="00F203CF"/>
    <w:rsid w:val="00F27AB9"/>
    <w:rsid w:val="00F31C3E"/>
    <w:rsid w:val="00F3554D"/>
    <w:rsid w:val="00F37BAD"/>
    <w:rsid w:val="00F468D7"/>
    <w:rsid w:val="00F60D0B"/>
    <w:rsid w:val="00F6301C"/>
    <w:rsid w:val="00F734D5"/>
    <w:rsid w:val="00F744C9"/>
    <w:rsid w:val="00F8268E"/>
    <w:rsid w:val="00F85289"/>
    <w:rsid w:val="00F9340B"/>
    <w:rsid w:val="00FA1FFD"/>
    <w:rsid w:val="00FC20B0"/>
    <w:rsid w:val="00FC50D6"/>
    <w:rsid w:val="00FC69B0"/>
    <w:rsid w:val="00FC73F9"/>
    <w:rsid w:val="00FE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005A1"/>
  <w15:chartTrackingRefBased/>
  <w15:docId w15:val="{71250EEB-83AB-4D50-9FE0-8BDD08459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6">
    <w:name w:val="WWNum6"/>
    <w:basedOn w:val="Bezlisty"/>
    <w:rsid w:val="0080502F"/>
    <w:pPr>
      <w:numPr>
        <w:numId w:val="36"/>
      </w:numPr>
    </w:pPr>
  </w:style>
  <w:style w:type="numbering" w:customStyle="1" w:styleId="WWNum11">
    <w:name w:val="WWNum11"/>
    <w:basedOn w:val="Bezlisty"/>
    <w:rsid w:val="0080502F"/>
    <w:pPr>
      <w:numPr>
        <w:numId w:val="38"/>
      </w:numPr>
    </w:pPr>
  </w:style>
  <w:style w:type="numbering" w:customStyle="1" w:styleId="WWNum2">
    <w:name w:val="WWNum2"/>
    <w:basedOn w:val="Bezlisty"/>
    <w:rsid w:val="0080502F"/>
    <w:pPr>
      <w:numPr>
        <w:numId w:val="34"/>
      </w:numPr>
    </w:pPr>
  </w:style>
  <w:style w:type="numbering" w:customStyle="1" w:styleId="WWNum9">
    <w:name w:val="WWNum9"/>
    <w:basedOn w:val="Bezlisty"/>
    <w:rsid w:val="0080502F"/>
    <w:pPr>
      <w:numPr>
        <w:numId w:val="35"/>
      </w:numPr>
    </w:pPr>
  </w:style>
  <w:style w:type="numbering" w:customStyle="1" w:styleId="WWNum3">
    <w:name w:val="WWNum3"/>
    <w:basedOn w:val="Bezlisty"/>
    <w:rsid w:val="0080502F"/>
    <w:pPr>
      <w:numPr>
        <w:numId w:val="37"/>
      </w:numPr>
    </w:pPr>
  </w:style>
  <w:style w:type="numbering" w:customStyle="1" w:styleId="WWNum7">
    <w:name w:val="WWNum7"/>
    <w:basedOn w:val="Bezlisty"/>
    <w:rsid w:val="0080502F"/>
    <w:pPr>
      <w:numPr>
        <w:numId w:val="15"/>
      </w:numPr>
    </w:pPr>
  </w:style>
  <w:style w:type="numbering" w:customStyle="1" w:styleId="WWNum4">
    <w:name w:val="WWNum4"/>
    <w:basedOn w:val="Bezlisty"/>
    <w:rsid w:val="0080502F"/>
    <w:pPr>
      <w:numPr>
        <w:numId w:val="18"/>
      </w:numPr>
    </w:pPr>
  </w:style>
  <w:style w:type="numbering" w:customStyle="1" w:styleId="WWNum5">
    <w:name w:val="WWNum5"/>
    <w:basedOn w:val="Bezlisty"/>
    <w:rsid w:val="0080502F"/>
    <w:pPr>
      <w:numPr>
        <w:numId w:val="39"/>
      </w:numPr>
    </w:pPr>
  </w:style>
  <w:style w:type="paragraph" w:customStyle="1" w:styleId="Akapitzlist3">
    <w:name w:val="Akapit z listą3"/>
    <w:basedOn w:val="Normalny"/>
    <w:rsid w:val="00B24CAD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Times New Roman" w:eastAsia="Calibri" w:hAnsi="Times New Roman" w:cs="Tahoma"/>
      <w:kern w:val="3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Obiekt,List Paragraph1,normalny tekst,Akapit z list¹,BulletC,Wyliczanie,normalny,Wypunktowanie,Akapit z listą31,Nag 1,Bullet,Bullets,lp1"/>
    <w:basedOn w:val="Normalny"/>
    <w:link w:val="AkapitzlistZnak"/>
    <w:uiPriority w:val="34"/>
    <w:qFormat/>
    <w:rsid w:val="00C57BE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839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39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39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39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390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3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908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CD75C0"/>
    <w:rPr>
      <w:i/>
      <w:iCs/>
    </w:rPr>
  </w:style>
  <w:style w:type="character" w:customStyle="1" w:styleId="TekstpodstawowywcityZnak">
    <w:name w:val="Tekst podstawowy wcięty Znak"/>
    <w:link w:val="Tekstpodstawowywcity"/>
    <w:semiHidden/>
    <w:locked/>
    <w:rsid w:val="000110AB"/>
    <w:rPr>
      <w:rFonts w:cs="Times New Roman"/>
    </w:rPr>
  </w:style>
  <w:style w:type="paragraph" w:styleId="Tekstpodstawowywcity">
    <w:name w:val="Body Text Indent"/>
    <w:basedOn w:val="Normalny"/>
    <w:link w:val="TekstpodstawowywcityZnak"/>
    <w:semiHidden/>
    <w:rsid w:val="000110AB"/>
    <w:pPr>
      <w:spacing w:after="120"/>
      <w:ind w:left="283"/>
    </w:pPr>
    <w:rPr>
      <w:rFonts w:cs="Times New Roman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0110A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5E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5EC0"/>
    <w:rPr>
      <w:sz w:val="20"/>
      <w:szCs w:val="20"/>
    </w:rPr>
  </w:style>
  <w:style w:type="character" w:styleId="Odwoanieprzypisudolnego">
    <w:name w:val="footnote reference"/>
    <w:uiPriority w:val="99"/>
    <w:semiHidden/>
    <w:rsid w:val="00925EC0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731E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731E6"/>
  </w:style>
  <w:style w:type="paragraph" w:styleId="Nagwek">
    <w:name w:val="header"/>
    <w:basedOn w:val="Normalny"/>
    <w:link w:val="NagwekZnak"/>
    <w:uiPriority w:val="99"/>
    <w:unhideWhenUsed/>
    <w:rsid w:val="00773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31E6"/>
  </w:style>
  <w:style w:type="paragraph" w:styleId="Stopka">
    <w:name w:val="footer"/>
    <w:basedOn w:val="Normalny"/>
    <w:link w:val="StopkaZnak"/>
    <w:uiPriority w:val="99"/>
    <w:unhideWhenUsed/>
    <w:rsid w:val="00773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31E6"/>
  </w:style>
  <w:style w:type="paragraph" w:styleId="Tekstpodstawowy">
    <w:name w:val="Body Text"/>
    <w:basedOn w:val="Normalny"/>
    <w:link w:val="TekstpodstawowyZnak"/>
    <w:uiPriority w:val="99"/>
    <w:unhideWhenUsed/>
    <w:rsid w:val="009560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608F"/>
  </w:style>
  <w:style w:type="paragraph" w:customStyle="1" w:styleId="Default">
    <w:name w:val="Default"/>
    <w:rsid w:val="00BE47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biekt Znak,List Paragraph1 Znak,normalny tekst Znak,Akapit z list¹ Znak,BulletC Znak,lp1 Znak"/>
    <w:link w:val="Akapitzlist"/>
    <w:uiPriority w:val="34"/>
    <w:qFormat/>
    <w:locked/>
    <w:rsid w:val="00BE4793"/>
  </w:style>
  <w:style w:type="paragraph" w:customStyle="1" w:styleId="v1msolistparagraph">
    <w:name w:val="v1msolistparagraph"/>
    <w:basedOn w:val="Normalny"/>
    <w:rsid w:val="00BE479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agwek1">
    <w:name w:val="Nagłówek1"/>
    <w:basedOn w:val="Normalny"/>
    <w:next w:val="Tekstpodstawowy"/>
    <w:uiPriority w:val="99"/>
    <w:rsid w:val="00783BFD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Poprawka">
    <w:name w:val="Revision"/>
    <w:hidden/>
    <w:uiPriority w:val="99"/>
    <w:semiHidden/>
    <w:rsid w:val="003335C7"/>
    <w:pPr>
      <w:spacing w:after="0" w:line="240" w:lineRule="auto"/>
    </w:pPr>
  </w:style>
  <w:style w:type="paragraph" w:customStyle="1" w:styleId="Standard">
    <w:name w:val="Standard"/>
    <w:rsid w:val="004C5E27"/>
    <w:pPr>
      <w:widowControl w:val="0"/>
      <w:suppressAutoHyphens/>
      <w:autoSpaceDE w:val="0"/>
      <w:spacing w:after="0" w:line="240" w:lineRule="auto"/>
      <w:textAlignment w:val="baseline"/>
    </w:pPr>
    <w:rPr>
      <w:rFonts w:ascii="Tahoma" w:eastAsia="Times New Roman" w:hAnsi="Tahoma" w:cs="Tahoma"/>
      <w:kern w:val="1"/>
      <w:sz w:val="24"/>
      <w:szCs w:val="24"/>
      <w:lang w:eastAsia="zh-CN"/>
    </w:rPr>
  </w:style>
  <w:style w:type="paragraph" w:customStyle="1" w:styleId="Normalny1">
    <w:name w:val="Normalny1"/>
    <w:rsid w:val="004C5E27"/>
    <w:pPr>
      <w:widowControl w:val="0"/>
      <w:suppressAutoHyphens/>
      <w:spacing w:after="0" w:line="240" w:lineRule="auto"/>
      <w:textAlignment w:val="baseline"/>
    </w:pPr>
    <w:rPr>
      <w:rFonts w:ascii="Calibri" w:eastAsia="Lucida Sans Unicode" w:hAnsi="Calibri" w:cs="Tahoma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0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4901</Words>
  <Characters>29406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Marcin Cichy</cp:lastModifiedBy>
  <cp:revision>2</cp:revision>
  <cp:lastPrinted>2024-04-09T11:48:00Z</cp:lastPrinted>
  <dcterms:created xsi:type="dcterms:W3CDTF">2024-04-26T12:35:00Z</dcterms:created>
  <dcterms:modified xsi:type="dcterms:W3CDTF">2024-04-26T12:35:00Z</dcterms:modified>
</cp:coreProperties>
</file>